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Calibri" w:cs="Calibri" w:eastAsia="Calibri" w:hAnsi="Calibri"/>
          <w:b w:val="1"/>
          <w:i w:val="0"/>
          <w:smallCaps w:val="0"/>
          <w:strike w:val="0"/>
          <w:color w:val="800000"/>
          <w:sz w:val="72"/>
          <w:szCs w:val="7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Calibri" w:cs="Calibri" w:eastAsia="Calibri" w:hAnsi="Calibri"/>
          <w:b w:val="1"/>
          <w:i w:val="0"/>
          <w:smallCaps w:val="0"/>
          <w:strike w:val="0"/>
          <w:color w:val="800000"/>
          <w:sz w:val="72"/>
          <w:szCs w:val="72"/>
          <w:u w:val="none"/>
          <w:shd w:fill="auto" w:val="clear"/>
          <w:vertAlign w:val="baseline"/>
        </w:rPr>
      </w:pPr>
      <w:r w:rsidDel="00000000" w:rsidR="00000000" w:rsidRPr="00000000">
        <w:rPr>
          <w:rFonts w:ascii="Calibri" w:cs="Calibri" w:eastAsia="Calibri" w:hAnsi="Calibri"/>
          <w:b w:val="1"/>
          <w:i w:val="0"/>
          <w:smallCaps w:val="0"/>
          <w:strike w:val="0"/>
          <w:color w:val="800000"/>
          <w:sz w:val="72"/>
          <w:szCs w:val="72"/>
          <w:u w:val="none"/>
          <w:shd w:fill="auto" w:val="clear"/>
          <w:vertAlign w:val="baseline"/>
          <w:rtl w:val="0"/>
        </w:rPr>
        <w:t xml:space="preserve">(T-SEDA) -  可编辑模板  v9</w:t>
      </w:r>
    </w:p>
    <w:p w:rsidR="00000000" w:rsidDel="00000000" w:rsidP="00000000" w:rsidRDefault="00000000" w:rsidRPr="00000000" w14:paraId="00000003">
      <w:pPr>
        <w:rPr/>
      </w:pPr>
      <w:r w:rsidDel="00000000" w:rsidR="00000000" w:rsidRPr="00000000">
        <w:rPr>
          <w:i w:val="1"/>
          <w:sz w:val="30"/>
          <w:szCs w:val="30"/>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77850" cy="367665"/>
                <wp:effectExtent b="0" l="0" r="0" t="0"/>
                <wp:wrapSquare wrapText="bothSides" distB="0" distT="0" distL="114300" distR="114300"/>
                <wp:docPr id="1" name=""/>
                <a:graphic>
                  <a:graphicData uri="http://schemas.microsoft.com/office/word/2010/wordprocessingShape">
                    <wps:wsp>
                      <wps:cNvSpPr/>
                      <wps:cNvPr id="2" name="Shape 2"/>
                      <wps:spPr>
                        <a:xfrm>
                          <a:off x="5061838" y="3600930"/>
                          <a:ext cx="568325" cy="35814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77850" cy="367665"/>
                <wp:effectExtent b="0" l="0" r="0" t="0"/>
                <wp:wrapSquare wrapText="bothSides" distB="0" distT="0" distL="114300" distR="114300"/>
                <wp:docPr id="1"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577850" cy="367665"/>
                        </a:xfrm>
                        <a:prstGeom prst="rect"/>
                        <a:ln/>
                      </pic:spPr>
                    </pic:pic>
                  </a:graphicData>
                </a:graphic>
              </wp:anchor>
            </w:drawing>
          </mc:Fallback>
        </mc:AlternateConten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800000"/>
          <w:sz w:val="44"/>
          <w:szCs w:val="44"/>
          <w:u w:val="none"/>
          <w:shd w:fill="auto" w:val="clear"/>
          <w:vertAlign w:val="baseline"/>
        </w:rPr>
      </w:pPr>
      <w:r w:rsidDel="00000000" w:rsidR="00000000" w:rsidRPr="00000000">
        <w:rPr>
          <w:rFonts w:ascii="Calibri" w:cs="Calibri" w:eastAsia="Calibri" w:hAnsi="Calibri"/>
          <w:b w:val="1"/>
          <w:i w:val="0"/>
          <w:smallCaps w:val="0"/>
          <w:strike w:val="0"/>
          <w:color w:val="800000"/>
          <w:sz w:val="44"/>
          <w:szCs w:val="44"/>
          <w:u w:val="none"/>
          <w:shd w:fill="auto" w:val="clear"/>
          <w:vertAlign w:val="baseline"/>
          <w:rtl w:val="0"/>
        </w:rPr>
        <w:t xml:space="preserve">系统化教育对话分析工具包（T-SEDA）补充资料：实践探究工具</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8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8">
      <w:pPr>
        <w:jc w:val="center"/>
        <w:rPr>
          <w:rFonts w:ascii="Calibri" w:cs="Calibri" w:eastAsia="Calibri" w:hAnsi="Calibri"/>
          <w:color w:val="7030a0"/>
          <w:sz w:val="72"/>
          <w:szCs w:val="72"/>
        </w:rPr>
      </w:pPr>
      <w:r w:rsidDel="00000000" w:rsidR="00000000" w:rsidRPr="00000000">
        <w:rPr>
          <w:rFonts w:ascii="Calibri" w:cs="Calibri" w:eastAsia="Calibri" w:hAnsi="Calibri"/>
          <w:sz w:val="52"/>
          <w:szCs w:val="52"/>
          <w:rtl w:val="0"/>
        </w:rPr>
        <w:t xml:space="preserve">©</w:t>
      </w:r>
      <w:r w:rsidDel="00000000" w:rsidR="00000000" w:rsidRPr="00000000">
        <w:rPr>
          <w:rFonts w:ascii="Calibri" w:cs="Calibri" w:eastAsia="Calibri" w:hAnsi="Calibri"/>
          <w:i w:val="1"/>
          <w:color w:val="7030a0"/>
          <w:sz w:val="52"/>
          <w:szCs w:val="52"/>
          <w:rtl w:val="0"/>
        </w:rPr>
        <w:t xml:space="preserve"> T-SEDA</w:t>
      </w:r>
      <w:r w:rsidDel="00000000" w:rsidR="00000000" w:rsidRPr="00000000">
        <w:rPr>
          <w:rFonts w:ascii="Calibri" w:cs="Calibri" w:eastAsia="Calibri" w:hAnsi="Calibri"/>
          <w:color w:val="7030a0"/>
          <w:sz w:val="52"/>
          <w:szCs w:val="52"/>
          <w:rtl w:val="0"/>
        </w:rPr>
        <w:t xml:space="preserve"> 团队</w:t>
      </w:r>
      <w:r w:rsidDel="00000000" w:rsidR="00000000" w:rsidRPr="00000000">
        <w:rPr>
          <w:rFonts w:ascii="Calibri" w:cs="Calibri" w:eastAsia="Calibri" w:hAnsi="Calibri"/>
          <w:color w:val="7030a0"/>
          <w:sz w:val="72"/>
          <w:szCs w:val="72"/>
          <w:rtl w:val="0"/>
        </w:rPr>
        <w:t xml:space="preserve"> </w:t>
      </w:r>
      <w:r w:rsidDel="00000000" w:rsidR="00000000" w:rsidRPr="00000000">
        <w:rPr>
          <w:color w:val="7030a0"/>
          <w:rtl w:val="0"/>
        </w:rPr>
        <w:t xml:space="preserve">     </w:t>
      </w:r>
      <w:r w:rsidDel="00000000" w:rsidR="00000000" w:rsidRPr="00000000">
        <w:rPr>
          <w:rFonts w:ascii="Calibri" w:cs="Calibri" w:eastAsia="Calibri" w:hAnsi="Calibri"/>
          <w:color w:val="7030a0"/>
          <w:sz w:val="72"/>
          <w:szCs w:val="72"/>
          <w:rtl w:val="0"/>
        </w:rPr>
        <w:t xml:space="preserve"> </w:t>
      </w:r>
      <w:r w:rsidDel="00000000" w:rsidR="00000000" w:rsidRPr="00000000">
        <w:rPr>
          <w:rFonts w:ascii="Calibri" w:cs="Calibri" w:eastAsia="Calibri" w:hAnsi="Calibri"/>
          <w:color w:val="7030a0"/>
          <w:sz w:val="72"/>
          <w:szCs w:val="72"/>
        </w:rPr>
        <w:drawing>
          <wp:inline distB="0" distT="0" distL="0" distR="0">
            <wp:extent cx="969884" cy="333398"/>
            <wp:effectExtent b="0" l="0" r="0" t="0"/>
            <wp:docPr descr="A grey and black sign with a person in a circle&#10;&#10;Description automatically generated with low confidence" id="21" name="image1.png"/>
            <a:graphic>
              <a:graphicData uri="http://schemas.openxmlformats.org/drawingml/2006/picture">
                <pic:pic>
                  <pic:nvPicPr>
                    <pic:cNvPr descr="A grey and black sign with a person in a circle&#10;&#10;Description automatically generated with low confidence" id="0" name="image1.png"/>
                    <pic:cNvPicPr preferRelativeResize="0"/>
                  </pic:nvPicPr>
                  <pic:blipFill>
                    <a:blip r:embed="rId8"/>
                    <a:srcRect b="0" l="0" r="0" t="0"/>
                    <a:stretch>
                      <a:fillRect/>
                    </a:stretch>
                  </pic:blipFill>
                  <pic:spPr>
                    <a:xfrm>
                      <a:off x="0" y="0"/>
                      <a:ext cx="969884" cy="333398"/>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tbl>
      <w:tblPr>
        <w:tblStyle w:val="Table1"/>
        <w:tblW w:w="14652.999999999996" w:type="dxa"/>
        <w:jc w:val="left"/>
        <w:tblInd w:w="-6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609"/>
        <w:gridCol w:w="2519"/>
        <w:gridCol w:w="2958"/>
        <w:gridCol w:w="2693"/>
        <w:gridCol w:w="2874"/>
        <w:tblGridChange w:id="0">
          <w:tblGrid>
            <w:gridCol w:w="3609"/>
            <w:gridCol w:w="2519"/>
            <w:gridCol w:w="2958"/>
            <w:gridCol w:w="2693"/>
            <w:gridCol w:w="2874"/>
          </w:tblGrid>
        </w:tblGridChange>
      </w:tblGrid>
      <w:tr>
        <w:trPr>
          <w:cantSplit w:val="0"/>
          <w:tblHeader w:val="0"/>
          <w:ins w:author="Microsoft Office User" w:id="0" w:date="2023-10-29T14:23:00Z"/>
        </w:trPr>
        <w:tc>
          <w:tcPr>
            <w:vAlign w:val="bottom"/>
          </w:tcPr>
          <w:p w:rsidR="00000000" w:rsidDel="00000000" w:rsidP="00000000" w:rsidRDefault="00000000" w:rsidRPr="00000000" w14:paraId="0000000F">
            <w:pPr>
              <w:rPr>
                <w:ins w:author="Microsoft Office User" w:id="0" w:date="2023-10-29T14:23:00Z"/>
                <w:rFonts w:ascii="Calibri" w:cs="Calibri" w:eastAsia="Calibri" w:hAnsi="Calibri"/>
                <w:color w:val="7030a0"/>
                <w:sz w:val="28"/>
                <w:szCs w:val="28"/>
              </w:rPr>
            </w:pPr>
            <w:ins w:author="Microsoft Office User" w:id="0" w:date="2023-10-29T14:23:00Z">
              <w:r w:rsidDel="00000000" w:rsidR="00000000" w:rsidRPr="00000000">
                <w:rPr/>
                <w:drawing>
                  <wp:inline distB="0" distT="0" distL="0" distR="0">
                    <wp:extent cx="2006547" cy="858868"/>
                    <wp:effectExtent b="0" l="0" r="0" t="0"/>
                    <wp:docPr descr="Logo&#10;&#10;Description automatically generated" id="24" name="image5.png"/>
                    <a:graphic>
                      <a:graphicData uri="http://schemas.openxmlformats.org/drawingml/2006/picture">
                        <pic:pic>
                          <pic:nvPicPr>
                            <pic:cNvPr descr="Logo&#10;&#10;Description automatically generated" id="0" name="image5.png"/>
                            <pic:cNvPicPr preferRelativeResize="0"/>
                          </pic:nvPicPr>
                          <pic:blipFill>
                            <a:blip r:embed="rId9"/>
                            <a:srcRect b="0" l="0" r="0" t="0"/>
                            <a:stretch>
                              <a:fillRect/>
                            </a:stretch>
                          </pic:blipFill>
                          <pic:spPr>
                            <a:xfrm>
                              <a:off x="0" y="0"/>
                              <a:ext cx="2006547" cy="858868"/>
                            </a:xfrm>
                            <a:prstGeom prst="rect"/>
                            <a:ln/>
                          </pic:spPr>
                        </pic:pic>
                      </a:graphicData>
                    </a:graphic>
                  </wp:inline>
                </w:drawing>
              </w:r>
              <w:r w:rsidDel="00000000" w:rsidR="00000000" w:rsidRPr="00000000">
                <w:rPr>
                  <w:rtl w:val="0"/>
                </w:rPr>
              </w:r>
            </w:ins>
          </w:p>
          <w:p w:rsidR="00000000" w:rsidDel="00000000" w:rsidP="00000000" w:rsidRDefault="00000000" w:rsidRPr="00000000" w14:paraId="00000010">
            <w:pPr>
              <w:rPr>
                <w:ins w:author="Microsoft Office User" w:id="0" w:date="2023-10-29T14:23:00Z"/>
                <w:rFonts w:ascii="Calibri" w:cs="Calibri" w:eastAsia="Calibri" w:hAnsi="Calibri"/>
                <w:color w:val="7030a0"/>
                <w:sz w:val="28"/>
                <w:szCs w:val="28"/>
              </w:rPr>
            </w:pPr>
            <w:ins w:author="Microsoft Office User" w:id="0" w:date="2023-10-29T14:23:00Z">
              <w:r w:rsidDel="00000000" w:rsidR="00000000" w:rsidRPr="00000000">
                <w:rPr>
                  <w:rtl w:val="0"/>
                </w:rPr>
                <w:t xml:space="preserve">                                                      </w:t>
              </w:r>
              <w:r w:rsidDel="00000000" w:rsidR="00000000" w:rsidRPr="00000000">
                <w:fldChar w:fldCharType="begin"/>
              </w:r>
              <w:r w:rsidDel="00000000" w:rsidR="00000000" w:rsidRPr="00000000">
                <w:instrText xml:space="preserve">HYPERLINK "mailto:T-SEDA@educ.cam.ac.uk"</w:instrText>
              </w:r>
              <w:r w:rsidDel="00000000" w:rsidR="00000000" w:rsidRPr="00000000">
                <w:fldChar w:fldCharType="separate"/>
              </w:r>
              <w:r w:rsidDel="00000000" w:rsidR="00000000" w:rsidRPr="00000000">
                <w:rPr>
                  <w:rFonts w:ascii="Calibri" w:cs="Calibri" w:eastAsia="Calibri" w:hAnsi="Calibri"/>
                  <w:color w:val="0000ff"/>
                  <w:u w:val="single"/>
                  <w:rtl w:val="0"/>
                </w:rPr>
                <w:t xml:space="preserve">T-SEDA@educ.cam.ac.uk</w:t>
              </w:r>
              <w:r w:rsidDel="00000000" w:rsidR="00000000" w:rsidRPr="00000000">
                <w:fldChar w:fldCharType="end"/>
              </w:r>
              <w:r w:rsidDel="00000000" w:rsidR="00000000" w:rsidRPr="00000000">
                <w:rPr>
                  <w:rtl w:val="0"/>
                </w:rPr>
              </w:r>
            </w:ins>
          </w:p>
        </w:tc>
        <w:tc>
          <w:tcPr>
            <w:vAlign w:val="bottom"/>
          </w:tcPr>
          <w:p w:rsidR="00000000" w:rsidDel="00000000" w:rsidP="00000000" w:rsidRDefault="00000000" w:rsidRPr="00000000" w14:paraId="00000011">
            <w:pPr>
              <w:rPr>
                <w:ins w:author="Microsoft Office User" w:id="0" w:date="2023-10-29T14:23:00Z"/>
              </w:rPr>
            </w:pPr>
            <w:ins w:author="Microsoft Office User" w:id="0" w:date="2023-10-29T14:23:00Z">
              <w:r w:rsidDel="00000000" w:rsidR="00000000" w:rsidRPr="00000000">
                <w:rPr>
                  <w:rtl w:val="0"/>
                </w:rPr>
              </w:r>
            </w:ins>
          </w:p>
        </w:tc>
        <w:tc>
          <w:tcPr>
            <w:vAlign w:val="bottom"/>
          </w:tcPr>
          <w:p w:rsidR="00000000" w:rsidDel="00000000" w:rsidP="00000000" w:rsidRDefault="00000000" w:rsidRPr="00000000" w14:paraId="00000012">
            <w:pPr>
              <w:rPr>
                <w:ins w:author="Microsoft Office User" w:id="0" w:date="2023-10-29T14:23:00Z"/>
                <w:color w:val="7030a0"/>
                <w:sz w:val="28"/>
                <w:szCs w:val="28"/>
              </w:rPr>
            </w:pPr>
            <w:ins w:author="Microsoft Office User" w:id="0" w:date="2023-10-29T14:23:00Z">
              <w:r w:rsidDel="00000000" w:rsidR="00000000" w:rsidRPr="00000000">
                <w:rPr/>
                <w:drawing>
                  <wp:inline distB="0" distT="0" distL="0" distR="0">
                    <wp:extent cx="1727560" cy="439409"/>
                    <wp:effectExtent b="0" l="0" r="0" t="0"/>
                    <wp:docPr descr="A picture containing logo&#10;&#10;Description automatically generated" id="22" name="image2.png"/>
                    <a:graphic>
                      <a:graphicData uri="http://schemas.openxmlformats.org/drawingml/2006/picture">
                        <pic:pic>
                          <pic:nvPicPr>
                            <pic:cNvPr descr="A picture containing logo&#10;&#10;Description automatically generated" id="0" name="image2.png"/>
                            <pic:cNvPicPr preferRelativeResize="0"/>
                          </pic:nvPicPr>
                          <pic:blipFill>
                            <a:blip r:embed="rId10"/>
                            <a:srcRect b="0" l="0" r="0" t="0"/>
                            <a:stretch>
                              <a:fillRect/>
                            </a:stretch>
                          </pic:blipFill>
                          <pic:spPr>
                            <a:xfrm>
                              <a:off x="0" y="0"/>
                              <a:ext cx="1727560" cy="439409"/>
                            </a:xfrm>
                            <a:prstGeom prst="rect"/>
                            <a:ln/>
                          </pic:spPr>
                        </pic:pic>
                      </a:graphicData>
                    </a:graphic>
                  </wp:inline>
                </w:drawing>
              </w:r>
              <w:r w:rsidDel="00000000" w:rsidR="00000000" w:rsidRPr="00000000">
                <w:rPr>
                  <w:rtl w:val="0"/>
                </w:rPr>
              </w:r>
            </w:ins>
          </w:p>
        </w:tc>
        <w:tc>
          <w:tcPr>
            <w:vAlign w:val="bottom"/>
          </w:tcPr>
          <w:p w:rsidR="00000000" w:rsidDel="00000000" w:rsidP="00000000" w:rsidRDefault="00000000" w:rsidRPr="00000000" w14:paraId="00000013">
            <w:pPr>
              <w:rPr>
                <w:ins w:author="Microsoft Office User" w:id="0" w:date="2023-10-29T14:23:00Z"/>
              </w:rPr>
            </w:pPr>
            <w:ins w:author="Microsoft Office User" w:id="0" w:date="2023-10-29T14:23:00Z">
              <w:r w:rsidDel="00000000" w:rsidR="00000000" w:rsidRPr="00000000">
                <w:rPr>
                  <w:rtl w:val="0"/>
                </w:rPr>
              </w:r>
            </w:ins>
          </w:p>
        </w:tc>
        <w:tc>
          <w:tcPr/>
          <w:p w:rsidR="00000000" w:rsidDel="00000000" w:rsidP="00000000" w:rsidRDefault="00000000" w:rsidRPr="00000000" w14:paraId="00000014">
            <w:pPr>
              <w:rPr>
                <w:ins w:author="Microsoft Office User" w:id="0" w:date="2023-10-29T14:23:00Z"/>
                <w:rFonts w:ascii="Calibri" w:cs="Calibri" w:eastAsia="Calibri" w:hAnsi="Calibri"/>
                <w:i w:val="1"/>
                <w:color w:val="7030a0"/>
                <w:sz w:val="28"/>
                <w:szCs w:val="28"/>
              </w:rPr>
            </w:pPr>
            <w:ins w:author="Microsoft Office User" w:id="0" w:date="2023-10-29T14:23:00Z">
              <w:r w:rsidDel="00000000" w:rsidR="00000000" w:rsidRPr="00000000">
                <w:rPr>
                  <w:rFonts w:ascii="Calibri" w:cs="Calibri" w:eastAsia="Calibri" w:hAnsi="Calibri"/>
                  <w:i w:val="1"/>
                  <w:color w:val="7030a0"/>
                  <w:sz w:val="28"/>
                  <w:szCs w:val="28"/>
                </w:rPr>
                <w:drawing>
                  <wp:inline distB="0" distT="0" distL="0" distR="0">
                    <wp:extent cx="1170855" cy="1170855"/>
                    <wp:effectExtent b="0" l="0" r="0" t="0"/>
                    <wp:docPr descr="Logo&#10;&#10;Description automatically generated" id="25" name="image3.png"/>
                    <a:graphic>
                      <a:graphicData uri="http://schemas.openxmlformats.org/drawingml/2006/picture">
                        <pic:pic>
                          <pic:nvPicPr>
                            <pic:cNvPr descr="Logo&#10;&#10;Description automatically generated" id="0" name="image3.png"/>
                            <pic:cNvPicPr preferRelativeResize="0"/>
                          </pic:nvPicPr>
                          <pic:blipFill>
                            <a:blip r:embed="rId11"/>
                            <a:srcRect b="0" l="0" r="0" t="0"/>
                            <a:stretch>
                              <a:fillRect/>
                            </a:stretch>
                          </pic:blipFill>
                          <pic:spPr>
                            <a:xfrm>
                              <a:off x="0" y="0"/>
                              <a:ext cx="1170855" cy="1170855"/>
                            </a:xfrm>
                            <a:prstGeom prst="rect"/>
                            <a:ln/>
                          </pic:spPr>
                        </pic:pic>
                      </a:graphicData>
                    </a:graphic>
                  </wp:inline>
                </w:drawing>
              </w:r>
              <w:r w:rsidDel="00000000" w:rsidR="00000000" w:rsidRPr="00000000">
                <w:rPr>
                  <w:rFonts w:ascii="Calibri" w:cs="Calibri" w:eastAsia="Calibri" w:hAnsi="Calibri"/>
                  <w:i w:val="1"/>
                  <w:color w:val="7030a0"/>
                  <w:sz w:val="28"/>
                  <w:szCs w:val="28"/>
                  <w:rtl w:val="0"/>
                </w:rPr>
                <w:t xml:space="preserve"> </w:t>
              </w:r>
              <w:r w:rsidDel="00000000" w:rsidR="00000000" w:rsidRPr="00000000">
                <w:fldChar w:fldCharType="begin"/>
              </w:r>
              <w:r w:rsidDel="00000000" w:rsidR="00000000" w:rsidRPr="00000000">
                <w:instrText xml:space="preserve">HYPERLINK "http://bit.ly/T-SEDA"</w:instrText>
              </w:r>
              <w:r w:rsidDel="00000000" w:rsidR="00000000" w:rsidRPr="00000000">
                <w:fldChar w:fldCharType="separate"/>
              </w:r>
              <w:r w:rsidDel="00000000" w:rsidR="00000000" w:rsidRPr="00000000">
                <w:rPr>
                  <w:rFonts w:ascii="Calibri" w:cs="Calibri" w:eastAsia="Calibri" w:hAnsi="Calibri"/>
                  <w:color w:val="0000ff"/>
                  <w:u w:val="single"/>
                  <w:rtl w:val="0"/>
                </w:rPr>
                <w:t xml:space="preserve">http://bit.ly/T-SEDA</w:t>
              </w:r>
              <w:r w:rsidDel="00000000" w:rsidR="00000000" w:rsidRPr="00000000">
                <w:fldChar w:fldCharType="end"/>
              </w:r>
              <w:r w:rsidDel="00000000" w:rsidR="00000000" w:rsidRPr="00000000">
                <w:rPr>
                  <w:rtl w:val="0"/>
                </w:rPr>
              </w:r>
            </w:ins>
          </w:p>
        </w:tc>
      </w:tr>
    </w:tbl>
    <w:p w:rsidR="00000000" w:rsidDel="00000000" w:rsidP="00000000" w:rsidRDefault="00000000" w:rsidRPr="00000000" w14:paraId="00000015">
      <w:pPr>
        <w:rPr>
          <w:ins w:author="Microsoft Office User" w:id="1" w:date="2023-10-29T14:23:00Z"/>
        </w:rPr>
      </w:pPr>
      <w:ins w:author="Microsoft Office User" w:id="1" w:date="2023-10-29T14:23:00Z">
        <w:r w:rsidDel="00000000" w:rsidR="00000000" w:rsidRPr="00000000">
          <w:rPr>
            <w:rtl w:val="0"/>
          </w:rPr>
        </w:r>
      </w:ins>
    </w:p>
    <w:p w:rsidR="00000000" w:rsidDel="00000000" w:rsidP="00000000" w:rsidRDefault="00000000" w:rsidRPr="00000000" w14:paraId="00000016">
      <w:pPr>
        <w:rPr/>
      </w:pPr>
      <w:r w:rsidDel="00000000" w:rsidR="00000000" w:rsidRPr="00000000">
        <w:br w:type="page"/>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color w:val="800000"/>
          <w:sz w:val="28"/>
          <w:szCs w:val="28"/>
        </w:rPr>
      </w:pPr>
      <w:r w:rsidDel="00000000" w:rsidR="00000000" w:rsidRPr="00000000">
        <w:rPr>
          <w:rFonts w:ascii="Gungsuh" w:cs="Gungsuh" w:eastAsia="Gungsuh" w:hAnsi="Gungsuh"/>
          <w:color w:val="800000"/>
          <w:sz w:val="28"/>
          <w:szCs w:val="28"/>
          <w:rtl w:val="0"/>
        </w:rPr>
        <w:t xml:space="preserve">该文件包括 T-SEDA 工具包中的可编辑反思性探究循环、主要编码和评分模板，以及以下内容：</w:t>
      </w:r>
    </w:p>
    <w:p w:rsidR="00000000" w:rsidDel="00000000" w:rsidP="00000000" w:rsidRDefault="00000000" w:rsidRPr="00000000" w14:paraId="0000001A">
      <w:pPr>
        <w:rPr>
          <w:ins w:author="Microsoft Office User" w:id="2" w:date="2023-10-29T14:23:00Z"/>
          <w:color w:val="800000"/>
        </w:rPr>
      </w:pPr>
      <w:ins w:author="Microsoft Office User" w:id="2" w:date="2023-10-29T14:23:00Z">
        <w:r w:rsidDel="00000000" w:rsidR="00000000" w:rsidRPr="00000000">
          <w:rPr>
            <w:rtl w:val="0"/>
          </w:rPr>
        </w:r>
      </w:ins>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3" w:date="2023-10-29T14:23:00Z"/>
          <w:rFonts w:ascii="Times New Roman" w:cs="Times New Roman" w:eastAsia="Times New Roman" w:hAnsi="Times New Roman"/>
          <w:b w:val="1"/>
          <w:i w:val="0"/>
          <w:smallCaps w:val="0"/>
          <w:strike w:val="0"/>
          <w:color w:val="8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4"/>
          <w:szCs w:val="24"/>
          <w:u w:val="none"/>
          <w:shd w:fill="auto" w:val="clear"/>
          <w:vertAlign w:val="baseline"/>
          <w:rtl w:val="0"/>
        </w:rPr>
        <w:t xml:space="preserve">D </w:t>
      </w:r>
      <w:r w:rsidDel="00000000" w:rsidR="00000000" w:rsidRPr="00000000">
        <w:rPr>
          <w:rFonts w:ascii="MS Gothic" w:cs="MS Gothic" w:eastAsia="MS Gothic" w:hAnsi="MS Gothic"/>
          <w:b w:val="1"/>
          <w:i w:val="0"/>
          <w:smallCaps w:val="0"/>
          <w:strike w:val="0"/>
          <w:color w:val="800000"/>
          <w:sz w:val="24"/>
          <w:szCs w:val="24"/>
          <w:u w:val="none"/>
          <w:shd w:fill="auto" w:val="clear"/>
          <w:vertAlign w:val="baseline"/>
          <w:rtl w:val="0"/>
        </w:rPr>
        <w:t xml:space="preserve">部分</w:t>
      </w:r>
      <w:r w:rsidDel="00000000" w:rsidR="00000000" w:rsidRPr="00000000">
        <w:rPr>
          <w:rFonts w:ascii="Times New Roman" w:cs="Times New Roman" w:eastAsia="Times New Roman" w:hAnsi="Times New Roman"/>
          <w:b w:val="1"/>
          <w:i w:val="0"/>
          <w:smallCaps w:val="0"/>
          <w:strike w:val="0"/>
          <w:color w:val="8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800000"/>
          <w:sz w:val="24"/>
          <w:szCs w:val="24"/>
          <w:u w:val="none"/>
          <w:shd w:fill="auto" w:val="clear"/>
          <w:vertAlign w:val="baseline"/>
          <w:rtl w:val="0"/>
        </w:rPr>
        <w:t xml:space="preserve">教</w:t>
      </w:r>
      <w:r w:rsidDel="00000000" w:rsidR="00000000" w:rsidRPr="00000000">
        <w:rPr>
          <w:rFonts w:ascii="SimSun" w:cs="SimSun" w:eastAsia="SimSun" w:hAnsi="SimSun"/>
          <w:b w:val="1"/>
          <w:i w:val="0"/>
          <w:smallCaps w:val="0"/>
          <w:strike w:val="0"/>
          <w:color w:val="800000"/>
          <w:sz w:val="24"/>
          <w:szCs w:val="24"/>
          <w:u w:val="none"/>
          <w:shd w:fill="auto" w:val="clear"/>
          <w:vertAlign w:val="baseline"/>
          <w:rtl w:val="0"/>
        </w:rPr>
        <w:t xml:space="preserve">师自我审核</w:t>
      </w:r>
      <w:ins w:author="Microsoft Office User" w:id="3" w:date="2023-10-29T14:23:00Z">
        <w:r w:rsidDel="00000000" w:rsidR="00000000" w:rsidRPr="00000000">
          <w:rPr>
            <w:rtl w:val="0"/>
          </w:rPr>
        </w:r>
      </w:ins>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800000"/>
          <w:sz w:val="24"/>
          <w:szCs w:val="24"/>
          <w:u w:val="none"/>
          <w:shd w:fill="auto" w:val="clear"/>
          <w:vertAlign w:val="baseline"/>
        </w:rPr>
      </w:pPr>
      <w:r w:rsidDel="00000000" w:rsidR="00000000" w:rsidRPr="00000000">
        <w:rPr>
          <w:rFonts w:ascii="Gungsuh" w:cs="Gungsuh" w:eastAsia="Gungsuh" w:hAnsi="Gungsuh"/>
          <w:b w:val="1"/>
          <w:i w:val="0"/>
          <w:smallCaps w:val="0"/>
          <w:strike w:val="0"/>
          <w:color w:val="800000"/>
          <w:sz w:val="24"/>
          <w:szCs w:val="24"/>
          <w:u w:val="none"/>
          <w:shd w:fill="auto" w:val="clear"/>
          <w:vertAlign w:val="baseline"/>
          <w:rtl w:val="0"/>
        </w:rPr>
        <w:t xml:space="preserve">E 部分: 反思性探究循环模板及示例</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800000"/>
          <w:sz w:val="24"/>
          <w:szCs w:val="24"/>
          <w:u w:val="none"/>
          <w:shd w:fill="auto" w:val="clear"/>
          <w:vertAlign w:val="baseline"/>
        </w:rPr>
      </w:pPr>
      <w:r w:rsidDel="00000000" w:rsidR="00000000" w:rsidRPr="00000000">
        <w:rPr>
          <w:rFonts w:ascii="Gungsuh" w:cs="Gungsuh" w:eastAsia="Gungsuh" w:hAnsi="Gungsuh"/>
          <w:b w:val="1"/>
          <w:i w:val="0"/>
          <w:smallCaps w:val="0"/>
          <w:strike w:val="0"/>
          <w:color w:val="800000"/>
          <w:sz w:val="24"/>
          <w:szCs w:val="24"/>
          <w:u w:val="none"/>
          <w:shd w:fill="auto" w:val="clear"/>
          <w:vertAlign w:val="baseline"/>
          <w:rtl w:val="0"/>
        </w:rPr>
        <w:t xml:space="preserve">2A: 转录编码模板</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8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4"/>
          <w:szCs w:val="24"/>
          <w:u w:val="none"/>
          <w:shd w:fill="auto" w:val="clear"/>
          <w:vertAlign w:val="baseline"/>
          <w:rtl w:val="0"/>
        </w:rPr>
        <w:t xml:space="preserve">2B: </w:t>
      </w:r>
      <w:r w:rsidDel="00000000" w:rsidR="00000000" w:rsidRPr="00000000">
        <w:rPr>
          <w:rFonts w:ascii="MS Gothic" w:cs="MS Gothic" w:eastAsia="MS Gothic" w:hAnsi="MS Gothic"/>
          <w:b w:val="1"/>
          <w:i w:val="0"/>
          <w:smallCaps w:val="0"/>
          <w:strike w:val="0"/>
          <w:color w:val="800000"/>
          <w:sz w:val="24"/>
          <w:szCs w:val="24"/>
          <w:u w:val="none"/>
          <w:shd w:fill="auto" w:val="clear"/>
          <w:vertAlign w:val="baseline"/>
          <w:rtl w:val="0"/>
        </w:rPr>
        <w:t xml:space="preserve">小</w:t>
      </w:r>
      <w:r w:rsidDel="00000000" w:rsidR="00000000" w:rsidRPr="00000000">
        <w:rPr>
          <w:rFonts w:ascii="SimSun" w:cs="SimSun" w:eastAsia="SimSun" w:hAnsi="SimSun"/>
          <w:b w:val="1"/>
          <w:i w:val="0"/>
          <w:smallCaps w:val="0"/>
          <w:strike w:val="0"/>
          <w:color w:val="800000"/>
          <w:sz w:val="24"/>
          <w:szCs w:val="24"/>
          <w:u w:val="none"/>
          <w:shd w:fill="auto" w:val="clear"/>
          <w:vertAlign w:val="baseline"/>
          <w:rtl w:val="0"/>
        </w:rPr>
        <w:t xml:space="preserve">组活动</w:t>
      </w:r>
      <w:r w:rsidDel="00000000" w:rsidR="00000000" w:rsidRPr="00000000">
        <w:rPr>
          <w:rFonts w:ascii="Gungsuh" w:cs="Gungsuh" w:eastAsia="Gungsuh" w:hAnsi="Gungsuh"/>
          <w:b w:val="1"/>
          <w:i w:val="0"/>
          <w:smallCaps w:val="0"/>
          <w:strike w:val="0"/>
          <w:color w:val="800000"/>
          <w:sz w:val="24"/>
          <w:szCs w:val="24"/>
          <w:u w:val="none"/>
          <w:shd w:fill="auto" w:val="clear"/>
          <w:vertAlign w:val="baseline"/>
          <w:rtl w:val="0"/>
        </w:rPr>
        <w:t xml:space="preserve">的</w:t>
      </w:r>
      <w:r w:rsidDel="00000000" w:rsidR="00000000" w:rsidRPr="00000000">
        <w:rPr>
          <w:rFonts w:ascii="SimSun" w:cs="SimSun" w:eastAsia="SimSun" w:hAnsi="SimSun"/>
          <w:b w:val="1"/>
          <w:i w:val="0"/>
          <w:smallCaps w:val="0"/>
          <w:strike w:val="0"/>
          <w:color w:val="800000"/>
          <w:sz w:val="24"/>
          <w:szCs w:val="24"/>
          <w:u w:val="none"/>
          <w:shd w:fill="auto" w:val="clear"/>
          <w:vertAlign w:val="baseline"/>
          <w:rtl w:val="0"/>
        </w:rPr>
        <w:t xml:space="preserve">时间</w:t>
      </w:r>
      <w:r w:rsidDel="00000000" w:rsidR="00000000" w:rsidRPr="00000000">
        <w:rPr>
          <w:rFonts w:ascii="Gungsuh" w:cs="Gungsuh" w:eastAsia="Gungsuh" w:hAnsi="Gungsuh"/>
          <w:b w:val="1"/>
          <w:i w:val="0"/>
          <w:smallCaps w:val="0"/>
          <w:strike w:val="0"/>
          <w:color w:val="800000"/>
          <w:sz w:val="24"/>
          <w:szCs w:val="24"/>
          <w:u w:val="none"/>
          <w:shd w:fill="auto" w:val="clear"/>
          <w:vertAlign w:val="baseline"/>
          <w:rtl w:val="0"/>
        </w:rPr>
        <w:t xml:space="preserve">取样</w:t>
      </w:r>
      <w:r w:rsidDel="00000000" w:rsidR="00000000" w:rsidRPr="00000000">
        <w:rPr>
          <w:rFonts w:ascii="SimSun" w:cs="SimSun" w:eastAsia="SimSun" w:hAnsi="SimSun"/>
          <w:b w:val="1"/>
          <w:i w:val="0"/>
          <w:smallCaps w:val="0"/>
          <w:strike w:val="0"/>
          <w:color w:val="800000"/>
          <w:sz w:val="24"/>
          <w:szCs w:val="24"/>
          <w:u w:val="none"/>
          <w:shd w:fill="auto" w:val="clear"/>
          <w:vertAlign w:val="baseline"/>
          <w:rtl w:val="0"/>
        </w:rPr>
        <w:t xml:space="preserve">编码</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8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4"/>
          <w:szCs w:val="24"/>
          <w:u w:val="none"/>
          <w:shd w:fill="auto" w:val="clear"/>
          <w:vertAlign w:val="baseline"/>
          <w:rtl w:val="0"/>
        </w:rPr>
        <w:t xml:space="preserve">2C: </w:t>
      </w:r>
      <w:r w:rsidDel="00000000" w:rsidR="00000000" w:rsidRPr="00000000">
        <w:rPr>
          <w:rFonts w:ascii="MS Gothic" w:cs="MS Gothic" w:eastAsia="MS Gothic" w:hAnsi="MS Gothic"/>
          <w:b w:val="1"/>
          <w:i w:val="0"/>
          <w:smallCaps w:val="0"/>
          <w:strike w:val="0"/>
          <w:color w:val="800000"/>
          <w:sz w:val="24"/>
          <w:szCs w:val="24"/>
          <w:u w:val="none"/>
          <w:shd w:fill="auto" w:val="clear"/>
          <w:vertAlign w:val="baseline"/>
          <w:rtl w:val="0"/>
        </w:rPr>
        <w:t xml:space="preserve">小</w:t>
      </w:r>
      <w:r w:rsidDel="00000000" w:rsidR="00000000" w:rsidRPr="00000000">
        <w:rPr>
          <w:rFonts w:ascii="SimSun" w:cs="SimSun" w:eastAsia="SimSun" w:hAnsi="SimSun"/>
          <w:b w:val="1"/>
          <w:i w:val="0"/>
          <w:smallCaps w:val="0"/>
          <w:strike w:val="0"/>
          <w:color w:val="800000"/>
          <w:sz w:val="24"/>
          <w:szCs w:val="24"/>
          <w:u w:val="none"/>
          <w:shd w:fill="auto" w:val="clear"/>
          <w:vertAlign w:val="baseline"/>
          <w:rtl w:val="0"/>
        </w:rPr>
        <w:t xml:space="preserve">组活动</w:t>
      </w:r>
      <w:r w:rsidDel="00000000" w:rsidR="00000000" w:rsidRPr="00000000">
        <w:rPr>
          <w:rFonts w:ascii="Gungsuh" w:cs="Gungsuh" w:eastAsia="Gungsuh" w:hAnsi="Gungsuh"/>
          <w:b w:val="1"/>
          <w:i w:val="0"/>
          <w:smallCaps w:val="0"/>
          <w:strike w:val="0"/>
          <w:color w:val="800000"/>
          <w:sz w:val="24"/>
          <w:szCs w:val="24"/>
          <w:u w:val="none"/>
          <w:shd w:fill="auto" w:val="clear"/>
          <w:vertAlign w:val="baseline"/>
          <w:rtl w:val="0"/>
        </w:rPr>
        <w:t xml:space="preserve">中</w:t>
      </w:r>
      <w:r w:rsidDel="00000000" w:rsidR="00000000" w:rsidRPr="00000000">
        <w:rPr>
          <w:rFonts w:ascii="MS Gothic" w:cs="MS Gothic" w:eastAsia="MS Gothic" w:hAnsi="MS Gothic"/>
          <w:b w:val="1"/>
          <w:i w:val="0"/>
          <w:smallCaps w:val="0"/>
          <w:strike w:val="0"/>
          <w:color w:val="800000"/>
          <w:sz w:val="24"/>
          <w:szCs w:val="24"/>
          <w:u w:val="none"/>
          <w:shd w:fill="auto" w:val="clear"/>
          <w:vertAlign w:val="baseline"/>
          <w:rtl w:val="0"/>
        </w:rPr>
        <w:t xml:space="preserve">个体</w:t>
      </w:r>
      <w:r w:rsidDel="00000000" w:rsidR="00000000" w:rsidRPr="00000000">
        <w:rPr>
          <w:rFonts w:ascii="Gungsuh" w:cs="Gungsuh" w:eastAsia="Gungsuh" w:hAnsi="Gungsuh"/>
          <w:b w:val="1"/>
          <w:i w:val="0"/>
          <w:smallCaps w:val="0"/>
          <w:strike w:val="0"/>
          <w:color w:val="800000"/>
          <w:sz w:val="24"/>
          <w:szCs w:val="24"/>
          <w:u w:val="none"/>
          <w:shd w:fill="auto" w:val="clear"/>
          <w:vertAlign w:val="baseline"/>
          <w:rtl w:val="0"/>
        </w:rPr>
        <w:t xml:space="preserve">学生核对表</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8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4"/>
          <w:szCs w:val="24"/>
          <w:u w:val="none"/>
          <w:shd w:fill="auto" w:val="clear"/>
          <w:vertAlign w:val="baseline"/>
          <w:rtl w:val="0"/>
        </w:rPr>
        <w:t xml:space="preserve">2D: </w:t>
      </w:r>
      <w:r w:rsidDel="00000000" w:rsidR="00000000" w:rsidRPr="00000000">
        <w:rPr>
          <w:rFonts w:ascii="MS Gothic" w:cs="MS Gothic" w:eastAsia="MS Gothic" w:hAnsi="MS Gothic"/>
          <w:b w:val="1"/>
          <w:i w:val="0"/>
          <w:smallCaps w:val="0"/>
          <w:strike w:val="0"/>
          <w:color w:val="800000"/>
          <w:sz w:val="24"/>
          <w:szCs w:val="24"/>
          <w:u w:val="none"/>
          <w:shd w:fill="auto" w:val="clear"/>
          <w:vertAlign w:val="baseline"/>
          <w:rtl w:val="0"/>
        </w:rPr>
        <w:t xml:space="preserve">使用</w:t>
      </w:r>
      <w:r w:rsidDel="00000000" w:rsidR="00000000" w:rsidRPr="00000000">
        <w:rPr>
          <w:rFonts w:ascii="SimSun" w:cs="SimSun" w:eastAsia="SimSun" w:hAnsi="SimSun"/>
          <w:b w:val="1"/>
          <w:i w:val="0"/>
          <w:smallCaps w:val="0"/>
          <w:strike w:val="0"/>
          <w:color w:val="800000"/>
          <w:sz w:val="24"/>
          <w:szCs w:val="24"/>
          <w:u w:val="none"/>
          <w:shd w:fill="auto" w:val="clear"/>
          <w:vertAlign w:val="baseline"/>
          <w:rtl w:val="0"/>
        </w:rPr>
        <w:t xml:space="preserve">编码对小组对话进行评分</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8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4"/>
          <w:szCs w:val="24"/>
          <w:u w:val="none"/>
          <w:shd w:fill="auto" w:val="clear"/>
          <w:vertAlign w:val="baseline"/>
          <w:rtl w:val="0"/>
        </w:rPr>
        <w:t xml:space="preserve">2E: </w:t>
      </w:r>
      <w:r w:rsidDel="00000000" w:rsidR="00000000" w:rsidRPr="00000000">
        <w:rPr>
          <w:rFonts w:ascii="MS Gothic" w:cs="MS Gothic" w:eastAsia="MS Gothic" w:hAnsi="MS Gothic"/>
          <w:b w:val="1"/>
          <w:i w:val="0"/>
          <w:smallCaps w:val="0"/>
          <w:strike w:val="0"/>
          <w:color w:val="800000"/>
          <w:sz w:val="24"/>
          <w:szCs w:val="24"/>
          <w:u w:val="none"/>
          <w:shd w:fill="auto" w:val="clear"/>
          <w:vertAlign w:val="baseline"/>
          <w:rtl w:val="0"/>
        </w:rPr>
        <w:t xml:space="preserve">整体班</w:t>
      </w:r>
      <w:r w:rsidDel="00000000" w:rsidR="00000000" w:rsidRPr="00000000">
        <w:rPr>
          <w:rFonts w:ascii="SimSun" w:cs="SimSun" w:eastAsia="SimSun" w:hAnsi="SimSun"/>
          <w:b w:val="1"/>
          <w:i w:val="0"/>
          <w:smallCaps w:val="0"/>
          <w:strike w:val="0"/>
          <w:color w:val="800000"/>
          <w:sz w:val="24"/>
          <w:szCs w:val="24"/>
          <w:u w:val="none"/>
          <w:shd w:fill="auto" w:val="clear"/>
          <w:vertAlign w:val="baseline"/>
          <w:rtl w:val="0"/>
        </w:rPr>
        <w:t xml:space="preserve">级参与概览（评分标准）</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8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4"/>
          <w:szCs w:val="24"/>
          <w:u w:val="none"/>
          <w:shd w:fill="auto" w:val="clear"/>
          <w:vertAlign w:val="baseline"/>
          <w:rtl w:val="0"/>
        </w:rPr>
        <w:t xml:space="preserve">2F: </w:t>
      </w:r>
      <w:r w:rsidDel="00000000" w:rsidR="00000000" w:rsidRPr="00000000">
        <w:rPr>
          <w:rFonts w:ascii="MS Gothic" w:cs="MS Gothic" w:eastAsia="MS Gothic" w:hAnsi="MS Gothic"/>
          <w:b w:val="1"/>
          <w:i w:val="0"/>
          <w:smallCaps w:val="0"/>
          <w:strike w:val="0"/>
          <w:color w:val="800000"/>
          <w:sz w:val="24"/>
          <w:szCs w:val="24"/>
          <w:u w:val="none"/>
          <w:shd w:fill="auto" w:val="clear"/>
          <w:vertAlign w:val="baseline"/>
          <w:rtl w:val="0"/>
        </w:rPr>
        <w:t xml:space="preserve">学生参与和</w:t>
      </w:r>
      <w:r w:rsidDel="00000000" w:rsidR="00000000" w:rsidRPr="00000000">
        <w:rPr>
          <w:rFonts w:ascii="SimSun" w:cs="SimSun" w:eastAsia="SimSun" w:hAnsi="SimSun"/>
          <w:b w:val="1"/>
          <w:i w:val="0"/>
          <w:smallCaps w:val="0"/>
          <w:strike w:val="0"/>
          <w:color w:val="800000"/>
          <w:sz w:val="24"/>
          <w:szCs w:val="24"/>
          <w:u w:val="none"/>
          <w:shd w:fill="auto" w:val="clear"/>
          <w:vertAlign w:val="baseline"/>
          <w:rtl w:val="0"/>
        </w:rPr>
        <w:t xml:space="preserve">规则评分标准</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8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4"/>
          <w:szCs w:val="24"/>
          <w:u w:val="none"/>
          <w:shd w:fill="auto" w:val="clear"/>
          <w:vertAlign w:val="baseline"/>
          <w:rtl w:val="0"/>
        </w:rPr>
        <w:t xml:space="preserve">2G: </w:t>
      </w:r>
      <w:r w:rsidDel="00000000" w:rsidR="00000000" w:rsidRPr="00000000">
        <w:rPr>
          <w:rFonts w:ascii="MS Gothic" w:cs="MS Gothic" w:eastAsia="MS Gothic" w:hAnsi="MS Gothic"/>
          <w:b w:val="1"/>
          <w:i w:val="0"/>
          <w:smallCaps w:val="0"/>
          <w:strike w:val="0"/>
          <w:color w:val="800000"/>
          <w:sz w:val="24"/>
          <w:szCs w:val="24"/>
          <w:u w:val="none"/>
          <w:shd w:fill="auto" w:val="clear"/>
          <w:vertAlign w:val="baseline"/>
          <w:rtl w:val="0"/>
        </w:rPr>
        <w:t xml:space="preserve">学生与</w:t>
      </w:r>
      <w:r w:rsidDel="00000000" w:rsidR="00000000" w:rsidRPr="00000000">
        <w:rPr>
          <w:rFonts w:ascii="Gungsuh" w:cs="Gungsuh" w:eastAsia="Gungsuh" w:hAnsi="Gungsuh"/>
          <w:b w:val="1"/>
          <w:i w:val="0"/>
          <w:smallCaps w:val="0"/>
          <w:strike w:val="0"/>
          <w:color w:val="800000"/>
          <w:sz w:val="24"/>
          <w:szCs w:val="24"/>
          <w:u w:val="none"/>
          <w:shd w:fill="auto" w:val="clear"/>
          <w:vertAlign w:val="baseline"/>
          <w:rtl w:val="0"/>
        </w:rPr>
        <w:t xml:space="preserve">教育工作者</w:t>
      </w:r>
      <w:r w:rsidDel="00000000" w:rsidR="00000000" w:rsidRPr="00000000">
        <w:rPr>
          <w:rFonts w:ascii="SimSun" w:cs="SimSun" w:eastAsia="SimSun" w:hAnsi="SimSun"/>
          <w:b w:val="1"/>
          <w:i w:val="0"/>
          <w:smallCaps w:val="0"/>
          <w:strike w:val="0"/>
          <w:color w:val="800000"/>
          <w:sz w:val="24"/>
          <w:szCs w:val="24"/>
          <w:u w:val="none"/>
          <w:shd w:fill="auto" w:val="clear"/>
          <w:vertAlign w:val="baseline"/>
          <w:rtl w:val="0"/>
        </w:rPr>
        <w:t xml:space="preserve">对小组活动的</w:t>
      </w:r>
      <w:r w:rsidDel="00000000" w:rsidR="00000000" w:rsidRPr="00000000">
        <w:rPr>
          <w:rFonts w:ascii="Gungsuh" w:cs="Gungsuh" w:eastAsia="Gungsuh" w:hAnsi="Gungsuh"/>
          <w:b w:val="1"/>
          <w:i w:val="0"/>
          <w:smallCaps w:val="0"/>
          <w:strike w:val="0"/>
          <w:color w:val="800000"/>
          <w:sz w:val="24"/>
          <w:szCs w:val="24"/>
          <w:u w:val="none"/>
          <w:shd w:fill="auto" w:val="clear"/>
          <w:vertAlign w:val="baseline"/>
          <w:rtl w:val="0"/>
        </w:rPr>
        <w:t xml:space="preserve">评估：小组活动自评表和小组活动评估量表</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4" w:date="2023-10-29T14:23:00Z"/>
          <w:rFonts w:ascii="Times New Roman" w:cs="Times New Roman" w:eastAsia="Times New Roman" w:hAnsi="Times New Roman"/>
          <w:b w:val="1"/>
          <w:i w:val="0"/>
          <w:smallCaps w:val="0"/>
          <w:strike w:val="0"/>
          <w:color w:val="8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800000"/>
          <w:sz w:val="24"/>
          <w:szCs w:val="24"/>
          <w:u w:val="none"/>
          <w:shd w:fill="auto" w:val="clear"/>
          <w:vertAlign w:val="baseline"/>
          <w:rtl w:val="0"/>
        </w:rPr>
        <w:t xml:space="preserve">2H: </w:t>
      </w:r>
      <w:r w:rsidDel="00000000" w:rsidR="00000000" w:rsidRPr="00000000">
        <w:rPr>
          <w:rFonts w:ascii="SimSun" w:cs="SimSun" w:eastAsia="SimSun" w:hAnsi="SimSun"/>
          <w:b w:val="1"/>
          <w:i w:val="0"/>
          <w:smallCaps w:val="0"/>
          <w:strike w:val="0"/>
          <w:color w:val="800000"/>
          <w:sz w:val="24"/>
          <w:szCs w:val="24"/>
          <w:u w:val="none"/>
          <w:shd w:fill="auto" w:val="clear"/>
          <w:vertAlign w:val="baseline"/>
          <w:rtl w:val="0"/>
        </w:rPr>
        <w:t xml:space="preserve">对话式教学问卷（</w:t>
      </w:r>
      <w:r w:rsidDel="00000000" w:rsidR="00000000" w:rsidRPr="00000000">
        <w:rPr>
          <w:rFonts w:ascii="Times New Roman" w:cs="Times New Roman" w:eastAsia="Times New Roman" w:hAnsi="Times New Roman"/>
          <w:b w:val="1"/>
          <w:i w:val="0"/>
          <w:smallCaps w:val="0"/>
          <w:strike w:val="0"/>
          <w:color w:val="800000"/>
          <w:sz w:val="24"/>
          <w:szCs w:val="24"/>
          <w:u w:val="none"/>
          <w:shd w:fill="auto" w:val="clear"/>
          <w:vertAlign w:val="baseline"/>
          <w:rtl w:val="0"/>
        </w:rPr>
        <w:t xml:space="preserve">DTQ</w:t>
      </w:r>
      <w:r w:rsidDel="00000000" w:rsidR="00000000" w:rsidRPr="00000000">
        <w:rPr>
          <w:rFonts w:ascii="MS Gothic" w:cs="MS Gothic" w:eastAsia="MS Gothic" w:hAnsi="MS Gothic"/>
          <w:b w:val="1"/>
          <w:i w:val="0"/>
          <w:smallCaps w:val="0"/>
          <w:strike w:val="0"/>
          <w:color w:val="800000"/>
          <w:sz w:val="24"/>
          <w:szCs w:val="24"/>
          <w:u w:val="none"/>
          <w:shd w:fill="auto" w:val="clear"/>
          <w:vertAlign w:val="baseline"/>
          <w:rtl w:val="0"/>
        </w:rPr>
        <w:t xml:space="preserve">）</w:t>
      </w:r>
      <w:r w:rsidDel="00000000" w:rsidR="00000000" w:rsidRPr="00000000">
        <w:rPr>
          <w:rFonts w:ascii="Gungsuh" w:cs="Gungsuh" w:eastAsia="Gungsuh" w:hAnsi="Gungsuh"/>
          <w:b w:val="1"/>
          <w:i w:val="0"/>
          <w:smallCaps w:val="0"/>
          <w:strike w:val="0"/>
          <w:color w:val="800000"/>
          <w:sz w:val="24"/>
          <w:szCs w:val="24"/>
          <w:u w:val="none"/>
          <w:shd w:fill="auto" w:val="clear"/>
          <w:vertAlign w:val="baseline"/>
          <w:rtl w:val="0"/>
        </w:rPr>
        <w:t xml:space="preserve">：</w:t>
      </w:r>
      <w:r w:rsidDel="00000000" w:rsidR="00000000" w:rsidRPr="00000000">
        <w:rPr>
          <w:rFonts w:ascii="MS Gothic" w:cs="MS Gothic" w:eastAsia="MS Gothic" w:hAnsi="MS Gothic"/>
          <w:b w:val="1"/>
          <w:i w:val="0"/>
          <w:smallCaps w:val="0"/>
          <w:strike w:val="0"/>
          <w:color w:val="800000"/>
          <w:sz w:val="24"/>
          <w:szCs w:val="24"/>
          <w:u w:val="none"/>
          <w:shd w:fill="auto" w:val="clear"/>
          <w:vertAlign w:val="baseline"/>
          <w:rtl w:val="0"/>
        </w:rPr>
        <w:t xml:space="preserve">适用于学生和教育工作者</w:t>
      </w:r>
      <w:ins w:author="Microsoft Office User" w:id="4" w:date="2023-10-29T14:23:00Z">
        <w:r w:rsidDel="00000000" w:rsidR="00000000" w:rsidRPr="00000000">
          <w:br w:type="page"/>
        </w:r>
        <w:r w:rsidDel="00000000" w:rsidR="00000000" w:rsidRPr="00000000">
          <w:rPr>
            <w:rtl w:val="0"/>
          </w:rPr>
        </w:r>
      </w:ins>
    </w:p>
    <w:p w:rsidR="00000000" w:rsidDel="00000000" w:rsidP="00000000" w:rsidRDefault="00000000" w:rsidRPr="00000000" w14:paraId="00000025">
      <w:pPr>
        <w:rPr>
          <w:ins w:author="Microsoft Office User" w:id="5" w:date="2023-10-29T14:23:00Z"/>
          <w:color w:val="800000"/>
        </w:rPr>
      </w:pPr>
      <w:r w:rsidDel="00000000" w:rsidR="00000000" w:rsidRPr="00000000">
        <w:rPr>
          <w:rFonts w:ascii="Gungsuh" w:cs="Gungsuh" w:eastAsia="Gungsuh" w:hAnsi="Gungsuh"/>
          <w:color w:val="800000"/>
          <w:rtl w:val="0"/>
        </w:rPr>
        <w:t xml:space="preserve">D 部分：教师自我审核</w:t>
      </w:r>
      <w:ins w:author="Microsoft Office User" w:id="5" w:date="2023-10-29T14:23:00Z">
        <w:r w:rsidDel="00000000" w:rsidR="00000000" w:rsidRPr="00000000">
          <w:rPr>
            <w:rtl w:val="0"/>
          </w:rPr>
        </w:r>
      </w:ins>
    </w:p>
    <w:p w:rsidR="00000000" w:rsidDel="00000000" w:rsidP="00000000" w:rsidRDefault="00000000" w:rsidRPr="00000000" w14:paraId="00000026">
      <w:pPr>
        <w:rPr/>
      </w:pPr>
      <w:r w:rsidDel="00000000" w:rsidR="00000000" w:rsidRPr="00000000">
        <w:rPr>
          <w:rtl w:val="0"/>
        </w:rPr>
      </w:r>
    </w:p>
    <w:tbl>
      <w:tblPr>
        <w:tblStyle w:val="Table2"/>
        <w:tblW w:w="13800.0" w:type="dxa"/>
        <w:jc w:val="left"/>
        <w:tblLayout w:type="fixed"/>
        <w:tblLook w:val="0400"/>
      </w:tblPr>
      <w:tblGrid>
        <w:gridCol w:w="7320"/>
        <w:gridCol w:w="1080"/>
        <w:gridCol w:w="4180"/>
        <w:gridCol w:w="1220"/>
        <w:tblGridChange w:id="0">
          <w:tblGrid>
            <w:gridCol w:w="7320"/>
            <w:gridCol w:w="1080"/>
            <w:gridCol w:w="4180"/>
            <w:gridCol w:w="1220"/>
          </w:tblGrid>
        </w:tblGridChange>
      </w:tblGrid>
      <w:tr>
        <w:trPr>
          <w:cantSplit w:val="0"/>
          <w:trHeight w:val="90" w:hRule="atLeast"/>
          <w:tblHeader w:val="0"/>
          <w:ins w:author="Microsoft Office User" w:id="6" w:date="2023-10-29T14:23:00Z"/>
        </w:trPr>
        <w:tc>
          <w:tcPr>
            <w:gridSpan w:val="4"/>
            <w:tcBorders>
              <w:top w:color="000000" w:space="0" w:sz="8" w:val="single"/>
              <w:left w:color="000000" w:space="0" w:sz="8" w:val="single"/>
              <w:bottom w:color="000000" w:space="0" w:sz="8" w:val="single"/>
              <w:right w:color="000000" w:space="0" w:sz="8" w:val="single"/>
            </w:tcBorders>
            <w:shd w:fill="auto" w:val="clear"/>
            <w:tcMar>
              <w:top w:w="52.0" w:type="dxa"/>
              <w:left w:w="104.0" w:type="dxa"/>
              <w:bottom w:w="52.0" w:type="dxa"/>
              <w:right w:w="104.0" w:type="dxa"/>
            </w:tcMar>
          </w:tcPr>
          <w:p w:rsidR="00000000" w:rsidDel="00000000" w:rsidP="00000000" w:rsidRDefault="00000000" w:rsidRPr="00000000" w14:paraId="00000027">
            <w:pPr>
              <w:rPr>
                <w:ins w:author="Microsoft Office User" w:id="6" w:date="2023-10-29T14:23:00Z"/>
                <w:highlight w:val="yellow"/>
              </w:rPr>
            </w:pPr>
            <w:ins w:author="Microsoft Office User" w:id="6" w:date="2023-10-29T14:23:00Z">
              <w:r w:rsidDel="00000000" w:rsidR="00000000" w:rsidRPr="00000000">
                <w:rPr>
                  <w:rtl w:val="0"/>
                </w:rPr>
                <w:t xml:space="preserve">自我审核：促进教学与学习中的对话发展</w:t>
              </w:r>
              <w:r w:rsidDel="00000000" w:rsidR="00000000" w:rsidRPr="00000000">
                <w:rPr>
                  <w:rtl w:val="0"/>
                </w:rPr>
              </w:r>
            </w:ins>
          </w:p>
          <w:p w:rsidR="00000000" w:rsidDel="00000000" w:rsidP="00000000" w:rsidRDefault="00000000" w:rsidRPr="00000000" w14:paraId="00000028">
            <w:pPr>
              <w:rPr>
                <w:ins w:author="Microsoft Office User" w:id="6" w:date="2023-10-29T14:23:00Z"/>
              </w:rPr>
            </w:pPr>
            <w:ins w:author="Microsoft Office User" w:id="6" w:date="2023-10-29T14:23:00Z">
              <w:r w:rsidDel="00000000" w:rsidR="00000000" w:rsidRPr="00000000">
                <w:rPr>
                  <w:rtl w:val="0"/>
                </w:rPr>
                <w:t xml:space="preserve">反思您所处的学习和教学环境，然后按以下标准为各项评分：（1）很少（2）有时（3）通常</w:t>
              </w:r>
            </w:ins>
          </w:p>
        </w:tc>
      </w:tr>
      <w:tr>
        <w:trPr>
          <w:cantSplit w:val="0"/>
          <w:trHeight w:val="761" w:hRule="atLeast"/>
          <w:tblHeader w:val="0"/>
          <w:ins w:author="Microsoft Office User" w:id="6" w:date="2023-10-29T14:23:00Z"/>
        </w:trPr>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2C">
            <w:pPr>
              <w:rPr>
                <w:ins w:author="Microsoft Office User" w:id="6" w:date="2023-10-29T14:23:00Z"/>
              </w:rPr>
            </w:pPr>
            <w:ins w:author="Microsoft Office User" w:id="6" w:date="2023-10-29T14:23:00Z">
              <w:r w:rsidDel="00000000" w:rsidR="00000000" w:rsidRPr="00000000">
                <w:rPr>
                  <w:rtl w:val="0"/>
                </w:rPr>
                <w:t xml:space="preserve">在我的教学中，我是否…?</w:t>
              </w:r>
            </w:ins>
          </w:p>
          <w:p w:rsidR="00000000" w:rsidDel="00000000" w:rsidP="00000000" w:rsidRDefault="00000000" w:rsidRPr="00000000" w14:paraId="0000002D">
            <w:pPr>
              <w:rPr>
                <w:ins w:author="Microsoft Office User" w:id="6" w:date="2023-10-29T14:23:00Z"/>
              </w:rPr>
            </w:pPr>
            <w:ins w:author="Microsoft Office User" w:id="6" w:date="2023-10-29T14:23:00Z">
              <w:r w:rsidDel="00000000" w:rsidR="00000000" w:rsidRPr="00000000">
                <w:rPr>
                  <w:rtl w:val="0"/>
                </w:rPr>
              </w:r>
            </w:ins>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2E">
            <w:pPr>
              <w:rPr>
                <w:ins w:author="Microsoft Office User" w:id="6" w:date="2023-10-29T14:23:00Z"/>
              </w:rPr>
            </w:pPr>
            <w:ins w:author="Microsoft Office User" w:id="6" w:date="2023-10-29T14:23:00Z">
              <w:r w:rsidDel="00000000" w:rsidR="00000000" w:rsidRPr="00000000">
                <w:rPr>
                  <w:rtl w:val="0"/>
                </w:rPr>
                <w:t xml:space="preserve">我的评分</w:t>
              </w:r>
            </w:ins>
          </w:p>
          <w:p w:rsidR="00000000" w:rsidDel="00000000" w:rsidP="00000000" w:rsidRDefault="00000000" w:rsidRPr="00000000" w14:paraId="0000002F">
            <w:pPr>
              <w:rPr>
                <w:ins w:author="Microsoft Office User" w:id="6" w:date="2023-10-29T14:23:00Z"/>
              </w:rPr>
            </w:pPr>
            <w:ins w:author="Microsoft Office User" w:id="6" w:date="2023-10-29T14:23:00Z">
              <w:r w:rsidDel="00000000" w:rsidR="00000000" w:rsidRPr="00000000">
                <w:rPr>
                  <w:rtl w:val="0"/>
                </w:rPr>
              </w:r>
            </w:ins>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30">
            <w:pPr>
              <w:rPr>
                <w:ins w:author="Microsoft Office User" w:id="6" w:date="2023-10-29T14:23:00Z"/>
              </w:rPr>
            </w:pPr>
            <w:ins w:author="Microsoft Office User" w:id="6" w:date="2023-10-29T14:23:00Z">
              <w:r w:rsidDel="00000000" w:rsidR="00000000" w:rsidRPr="00000000">
                <w:rPr>
                  <w:rtl w:val="0"/>
                </w:rPr>
                <w:t xml:space="preserve">在我们的学习环境/课堂中，学生和我是否...?</w:t>
              </w:r>
            </w:ins>
          </w:p>
          <w:p w:rsidR="00000000" w:rsidDel="00000000" w:rsidP="00000000" w:rsidRDefault="00000000" w:rsidRPr="00000000" w14:paraId="00000031">
            <w:pPr>
              <w:rPr>
                <w:ins w:author="Microsoft Office User" w:id="6" w:date="2023-10-29T14:23:00Z"/>
              </w:rPr>
            </w:pPr>
            <w:ins w:author="Microsoft Office User" w:id="6" w:date="2023-10-29T14:23:00Z">
              <w:r w:rsidDel="00000000" w:rsidR="00000000" w:rsidRPr="00000000">
                <w:rPr>
                  <w:rtl w:val="0"/>
                </w:rPr>
              </w:r>
            </w:ins>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32">
            <w:pPr>
              <w:rPr>
                <w:ins w:author="Microsoft Office User" w:id="6" w:date="2023-10-29T14:23:00Z"/>
              </w:rPr>
            </w:pPr>
            <w:ins w:author="Microsoft Office User" w:id="6" w:date="2023-10-29T14:23:00Z">
              <w:r w:rsidDel="00000000" w:rsidR="00000000" w:rsidRPr="00000000">
                <w:rPr>
                  <w:rtl w:val="0"/>
                </w:rPr>
                <w:t xml:space="preserve">我的评分</w:t>
              </w:r>
            </w:ins>
          </w:p>
          <w:p w:rsidR="00000000" w:rsidDel="00000000" w:rsidP="00000000" w:rsidRDefault="00000000" w:rsidRPr="00000000" w14:paraId="00000033">
            <w:pPr>
              <w:rPr>
                <w:ins w:author="Microsoft Office User" w:id="6" w:date="2023-10-29T14:23:00Z"/>
              </w:rPr>
            </w:pPr>
            <w:ins w:author="Microsoft Office User" w:id="6" w:date="2023-10-29T14:23:00Z">
              <w:r w:rsidDel="00000000" w:rsidR="00000000" w:rsidRPr="00000000">
                <w:rPr>
                  <w:rtl w:val="0"/>
                </w:rPr>
              </w:r>
            </w:ins>
          </w:p>
        </w:tc>
      </w:tr>
      <w:tr>
        <w:trPr>
          <w:cantSplit w:val="0"/>
          <w:trHeight w:val="90" w:hRule="atLeast"/>
          <w:tblHeader w:val="0"/>
          <w:ins w:author="Microsoft Office User" w:id="6" w:date="2023-10-29T14:23:00Z"/>
        </w:trPr>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tl w:val="0"/>
                </w:rPr>
              </w:r>
            </w:ins>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注重学生之</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间的对话，有组织地安排在小组和整体课堂中进</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行</w:t>
              </w:r>
              <w:r w:rsidDel="00000000" w:rsidR="00000000" w:rsidRPr="00000000">
                <w:rPr>
                  <w:rtl w:val="0"/>
                </w:rPr>
              </w:r>
            </w:ins>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确保每位学生，包括我在内，都能</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积极参与课堂对话</w:t>
              </w:r>
              <w:r w:rsidDel="00000000" w:rsidR="00000000" w:rsidRPr="00000000">
                <w:rPr>
                  <w:rtl w:val="0"/>
                </w:rPr>
              </w:r>
            </w:ins>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在</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设计对话时充分考虑学生的个体需求和兴趣</w:t>
              </w:r>
              <w:r w:rsidDel="00000000" w:rsidR="00000000" w:rsidRPr="00000000">
                <w:rPr>
                  <w:rtl w:val="0"/>
                </w:rPr>
              </w:r>
            </w:ins>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鼓励学生从个体和集体的角度</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对自己的学习负责</w:t>
              </w:r>
              <w:r w:rsidDel="00000000" w:rsidR="00000000" w:rsidRPr="00000000">
                <w:rPr>
                  <w:rtl w:val="0"/>
                </w:rPr>
              </w:r>
            </w:ins>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鼓励学生</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详细阐述并拓展自己和他人的观点</w:t>
              </w:r>
              <w:r w:rsidDel="00000000" w:rsidR="00000000" w:rsidRPr="00000000">
                <w:rPr>
                  <w:rtl w:val="0"/>
                </w:rPr>
              </w:r>
            </w:ins>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鼓励学生</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为他们的想法和观点提供合理的理由</w:t>
              </w:r>
              <w:r w:rsidDel="00000000" w:rsidR="00000000" w:rsidRPr="00000000">
                <w:rPr>
                  <w:rtl w:val="0"/>
                </w:rPr>
              </w:r>
            </w:ins>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邀</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请学生对彼此的想法提出问题</w:t>
              </w:r>
              <w:r w:rsidDel="00000000" w:rsidR="00000000" w:rsidRPr="00000000">
                <w:rPr>
                  <w:rtl w:val="0"/>
                </w:rPr>
              </w:r>
            </w:ins>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通</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过多种方式支持学生，使其能够分享个人想法、观点和感受</w:t>
              </w:r>
              <w:r w:rsidDel="00000000" w:rsidR="00000000" w:rsidRPr="00000000">
                <w:rPr>
                  <w:rtl w:val="0"/>
                </w:rPr>
              </w:r>
            </w:ins>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基于学生的</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观点，运用我的学科知识和理解推动对话的发展</w:t>
              </w:r>
              <w:r w:rsidDel="00000000" w:rsidR="00000000" w:rsidRPr="00000000">
                <w:rPr>
                  <w:rtl w:val="0"/>
                </w:rPr>
              </w:r>
            </w:ins>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勇于</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尝试创新的对话式教学方法</w:t>
              </w:r>
              <w:r w:rsidDel="00000000" w:rsidR="00000000" w:rsidRPr="00000000">
                <w:rPr>
                  <w:rtl w:val="0"/>
                </w:rPr>
              </w:r>
            </w:ins>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倾听学生，提供反馈，并以建设性的方式回应</w:t>
              </w:r>
              <w:r w:rsidDel="00000000" w:rsidR="00000000" w:rsidRPr="00000000">
                <w:rPr>
                  <w:rtl w:val="0"/>
                </w:rPr>
              </w:r>
            </w:ins>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tl w:val="0"/>
                </w:rPr>
              </w:r>
            </w:ins>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41">
            <w:pPr>
              <w:rPr>
                <w:ins w:author="Microsoft Office User" w:id="6" w:date="2023-10-29T14:23:00Z"/>
              </w:rPr>
            </w:pPr>
            <w:ins w:author="Microsoft Office User" w:id="6" w:date="2023-10-29T14:23:00Z">
              <w:r w:rsidDel="00000000" w:rsidR="00000000" w:rsidRPr="00000000">
                <w:rPr>
                  <w:rtl w:val="0"/>
                </w:rPr>
              </w:r>
            </w:ins>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营造一种包容性的对话氛围</w:t>
              </w:r>
              <w:r w:rsidDel="00000000" w:rsidR="00000000" w:rsidRPr="00000000">
                <w:rPr>
                  <w:rtl w:val="0"/>
                </w:rPr>
              </w:r>
            </w:ins>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互相信任且</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倾听彼此</w:t>
              </w:r>
              <w:r w:rsidDel="00000000" w:rsidR="00000000" w:rsidRPr="00000000">
                <w:rPr>
                  <w:rtl w:val="0"/>
                </w:rPr>
              </w:r>
            </w:ins>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多元地表达</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观点</w:t>
              </w:r>
              <w:r w:rsidDel="00000000" w:rsidR="00000000" w:rsidRPr="00000000">
                <w:rPr>
                  <w:rtl w:val="0"/>
                </w:rPr>
              </w:r>
            </w:ins>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尊重而有挑</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战性地交流</w:t>
              </w:r>
              <w:r w:rsidDel="00000000" w:rsidR="00000000" w:rsidRPr="00000000">
                <w:rPr>
                  <w:rtl w:val="0"/>
                </w:rPr>
              </w:r>
            </w:ins>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清晰地解</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释我们的推理</w:t>
              </w:r>
              <w:r w:rsidDel="00000000" w:rsidR="00000000" w:rsidRPr="00000000">
                <w:rPr>
                  <w:rtl w:val="0"/>
                </w:rPr>
              </w:r>
            </w:ins>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有</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时愿意调整自己的观念</w:t>
              </w:r>
              <w:r w:rsidDel="00000000" w:rsidR="00000000" w:rsidRPr="00000000">
                <w:rPr>
                  <w:rtl w:val="0"/>
                </w:rPr>
              </w:r>
            </w:ins>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有</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时能够达成一致</w:t>
              </w:r>
              <w:r w:rsidDel="00000000" w:rsidR="00000000" w:rsidRPr="00000000">
                <w:rPr>
                  <w:rtl w:val="0"/>
                </w:rPr>
              </w:r>
            </w:ins>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以新的方式互相帮助理解事物</w:t>
              </w:r>
              <w:r w:rsidDel="00000000" w:rsidR="00000000" w:rsidRPr="00000000">
                <w:rPr>
                  <w:rtl w:val="0"/>
                </w:rPr>
              </w:r>
            </w:ins>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共同构建新的知</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识</w:t>
              </w:r>
              <w:r w:rsidDel="00000000" w:rsidR="00000000" w:rsidRPr="00000000">
                <w:rPr>
                  <w:rtl w:val="0"/>
                </w:rPr>
              </w:r>
            </w:ins>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拓展和完善我</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们已经了解的内容</w:t>
              </w:r>
              <w:r w:rsidDel="00000000" w:rsidR="00000000" w:rsidRPr="00000000">
                <w:rPr>
                  <w:rtl w:val="0"/>
                </w:rPr>
              </w:r>
            </w:ins>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在不同</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课程之间保持持续的对话</w:t>
              </w:r>
              <w:r w:rsidDel="00000000" w:rsidR="00000000" w:rsidRPr="00000000">
                <w:rPr>
                  <w:rtl w:val="0"/>
                </w:rPr>
              </w:r>
            </w:ins>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意</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识到我们仍然需要或希望学习什么，以及我们</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将</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如何</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实现</w:t>
              </w:r>
              <w:r w:rsidDel="00000000" w:rsidR="00000000" w:rsidRPr="00000000">
                <w:rPr>
                  <w:rtl w:val="0"/>
                </w:rPr>
              </w:r>
            </w:ins>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6" w:date="2023-10-29T14:23:00Z"/>
                <w:rFonts w:ascii="Times New Roman" w:cs="Times New Roman" w:eastAsia="Times New Roman" w:hAnsi="Times New Roman"/>
                <w:b w:val="1"/>
                <w:i w:val="0"/>
                <w:smallCaps w:val="0"/>
                <w:strike w:val="0"/>
                <w:color w:val="000000"/>
                <w:sz w:val="24"/>
                <w:szCs w:val="24"/>
                <w:u w:val="none"/>
                <w:shd w:fill="auto" w:val="clear"/>
                <w:vertAlign w:val="baseline"/>
              </w:rPr>
            </w:pPr>
            <w:ins w:author="Microsoft Office User" w:id="6" w:date="2023-10-29T14:23:00Z">
              <w:r w:rsidDel="00000000" w:rsidR="00000000" w:rsidRPr="00000000">
                <w:rPr>
                  <w:rtl w:val="0"/>
                </w:rPr>
              </w:r>
            </w:ins>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4F">
            <w:pPr>
              <w:rPr>
                <w:ins w:author="Microsoft Office User" w:id="6" w:date="2023-10-29T14:23:00Z"/>
              </w:rPr>
            </w:pPr>
            <w:ins w:author="Microsoft Office User" w:id="6" w:date="2023-10-29T14:23:00Z">
              <w:r w:rsidDel="00000000" w:rsidR="00000000" w:rsidRPr="00000000">
                <w:rPr>
                  <w:rtl w:val="0"/>
                </w:rPr>
              </w:r>
            </w:ins>
          </w:p>
        </w:tc>
      </w:tr>
    </w:tbl>
    <w:p w:rsidR="00000000" w:rsidDel="00000000" w:rsidP="00000000" w:rsidRDefault="00000000" w:rsidRPr="00000000" w14:paraId="00000050">
      <w:pPr>
        <w:rPr>
          <w:color w:val="800000"/>
          <w:sz w:val="40"/>
          <w:szCs w:val="40"/>
        </w:rPr>
      </w:pPr>
      <w:r w:rsidDel="00000000" w:rsidR="00000000" w:rsidRPr="00000000">
        <w:rPr>
          <w:rFonts w:ascii="Gungsuh" w:cs="Gungsuh" w:eastAsia="Gungsuh" w:hAnsi="Gungsuh"/>
          <w:color w:val="800000"/>
          <w:sz w:val="40"/>
          <w:szCs w:val="40"/>
          <w:rtl w:val="0"/>
        </w:rPr>
        <w:t xml:space="preserve">E部分: 反思性探究循</w:t>
      </w:r>
      <w:r w:rsidDel="00000000" w:rsidR="00000000" w:rsidRPr="00000000">
        <w:rPr>
          <w:rFonts w:ascii="SimSun" w:cs="SimSun" w:eastAsia="SimSun" w:hAnsi="SimSun"/>
          <w:color w:val="800000"/>
          <w:sz w:val="40"/>
          <w:szCs w:val="40"/>
          <w:rtl w:val="0"/>
        </w:rPr>
        <w:t xml:space="preserve">环</w:t>
      </w:r>
      <w:r w:rsidDel="00000000" w:rsidR="00000000" w:rsidRPr="00000000">
        <w:rPr>
          <w:rFonts w:ascii="Gungsuh" w:cs="Gungsuh" w:eastAsia="Gungsuh" w:hAnsi="Gungsuh"/>
          <w:color w:val="800000"/>
          <w:sz w:val="40"/>
          <w:szCs w:val="40"/>
          <w:rtl w:val="0"/>
        </w:rPr>
        <w:t xml:space="preserve">模板及示例</w:t>
      </w:r>
    </w:p>
    <w:p w:rsidR="00000000" w:rsidDel="00000000" w:rsidP="00000000" w:rsidRDefault="00000000" w:rsidRPr="00000000" w14:paraId="00000051">
      <w:pPr>
        <w:rPr>
          <w:rFonts w:ascii="Calibri" w:cs="Calibri" w:eastAsia="Calibri" w:hAnsi="Calibri"/>
          <w:color w:val="80000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304800</wp:posOffset>
                </wp:positionH>
                <wp:positionV relativeFrom="paragraph">
                  <wp:posOffset>787400</wp:posOffset>
                </wp:positionV>
                <wp:extent cx="9077960" cy="5217162"/>
                <wp:effectExtent b="0" l="0" r="0" t="0"/>
                <wp:wrapNone/>
                <wp:docPr id="16" name=""/>
                <a:graphic>
                  <a:graphicData uri="http://schemas.microsoft.com/office/word/2010/wordprocessingGroup">
                    <wpg:wgp>
                      <wpg:cNvGrpSpPr/>
                      <wpg:grpSpPr>
                        <a:xfrm>
                          <a:off x="807000" y="1171400"/>
                          <a:ext cx="9077960" cy="5217162"/>
                          <a:chOff x="807000" y="1171400"/>
                          <a:chExt cx="9078000" cy="5217200"/>
                        </a:xfrm>
                      </wpg:grpSpPr>
                      <wpg:grpSp>
                        <wpg:cNvGrpSpPr/>
                        <wpg:grpSpPr>
                          <a:xfrm>
                            <a:off x="807020" y="1171419"/>
                            <a:ext cx="9077960" cy="5217162"/>
                            <a:chOff x="438150" y="728688"/>
                            <a:chExt cx="9078692" cy="5219053"/>
                          </a:xfrm>
                        </wpg:grpSpPr>
                        <wps:wsp>
                          <wps:cNvSpPr/>
                          <wps:cNvPr id="4" name="Shape 4"/>
                          <wps:spPr>
                            <a:xfrm>
                              <a:off x="438150" y="728688"/>
                              <a:ext cx="9078675" cy="5219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18809" y="728688"/>
                              <a:ext cx="2917373" cy="1240065"/>
                              <a:chOff x="3518809" y="728688"/>
                              <a:chExt cx="2917373" cy="1240065"/>
                            </a:xfrm>
                          </wpg:grpSpPr>
                          <wps:wsp>
                            <wps:cNvSpPr/>
                            <wps:cNvPr id="64" name="Shape 64"/>
                            <wps:spPr>
                              <a:xfrm>
                                <a:off x="3518809" y="728688"/>
                                <a:ext cx="2917373" cy="1240065"/>
                              </a:xfrm>
                              <a:prstGeom prst="roundRect">
                                <a:avLst>
                                  <a:gd fmla="val 16667" name="adj"/>
                                </a:avLst>
                              </a:prstGeom>
                              <a:gradFill>
                                <a:gsLst>
                                  <a:gs pos="0">
                                    <a:srgbClr val="EECE9C"/>
                                  </a:gs>
                                  <a:gs pos="50000">
                                    <a:srgbClr val="F2DFC3"/>
                                  </a:gs>
                                  <a:gs pos="100000">
                                    <a:srgbClr val="F8EE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5" name="Shape 65"/>
                            <wps:spPr>
                              <a:xfrm>
                                <a:off x="3829323" y="1169013"/>
                                <a:ext cx="2311586" cy="56599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808080"/>
                                      <w:sz w:val="36"/>
                                      <w:vertAlign w:val="baseline"/>
                                    </w:rPr>
                                    <w:t xml:space="preserve">确定兴趣点和目标</w:t>
                                  </w:r>
                                </w:p>
                              </w:txbxContent>
                            </wps:txbx>
                            <wps:bodyPr anchorCtr="0" anchor="t" bIns="45700" lIns="91425" spcFirstLastPara="1" rIns="91425" wrap="square" tIns="45700">
                              <a:noAutofit/>
                            </wps:bodyPr>
                          </wps:wsp>
                        </wpg:grpSp>
                        <wpg:grpSp>
                          <wpg:cNvGrpSpPr/>
                          <wpg:grpSpPr>
                            <a:xfrm>
                              <a:off x="6599469" y="1702605"/>
                              <a:ext cx="2917373" cy="1240066"/>
                              <a:chOff x="6599469" y="1702605"/>
                              <a:chExt cx="2917373" cy="1240066"/>
                            </a:xfrm>
                          </wpg:grpSpPr>
                          <wps:wsp>
                            <wps:cNvSpPr/>
                            <wps:cNvPr id="67" name="Shape 67"/>
                            <wps:spPr>
                              <a:xfrm>
                                <a:off x="6599469" y="1702605"/>
                                <a:ext cx="2917373" cy="1240066"/>
                              </a:xfrm>
                              <a:prstGeom prst="roundRect">
                                <a:avLst>
                                  <a:gd fmla="val 16667" name="adj"/>
                                </a:avLst>
                              </a:prstGeom>
                              <a:gradFill>
                                <a:gsLst>
                                  <a:gs pos="0">
                                    <a:srgbClr val="9AB5CE"/>
                                  </a:gs>
                                  <a:gs pos="50000">
                                    <a:srgbClr val="C1D1DF"/>
                                  </a:gs>
                                  <a:gs pos="100000">
                                    <a:srgbClr val="E1E8EE"/>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8" name="Shape 68"/>
                            <wps:spPr>
                              <a:xfrm>
                                <a:off x="6774883" y="1988156"/>
                                <a:ext cx="2007892" cy="73918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808080"/>
                                      <w:sz w:val="36"/>
                                      <w:vertAlign w:val="baseline"/>
                                    </w:rPr>
                                    <w:t xml:space="preserve">细化焦点和研究问题，</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808080"/>
                                      <w:sz w:val="36"/>
                                      <w:vertAlign w:val="baseline"/>
                                    </w:rPr>
                                  </w:r>
                                  <w:r w:rsidDel="00000000" w:rsidR="00000000" w:rsidRPr="00000000">
                                    <w:rPr>
                                      <w:rFonts w:ascii="Arial" w:cs="Arial" w:eastAsia="Arial" w:hAnsi="Arial"/>
                                      <w:b w:val="0"/>
                                      <w:i w:val="0"/>
                                      <w:smallCaps w:val="0"/>
                                      <w:strike w:val="0"/>
                                      <w:color w:val="808080"/>
                                      <w:sz w:val="36"/>
                                      <w:vertAlign w:val="baseline"/>
                                    </w:rPr>
                                    <w:t xml:space="preserve">与T-SEDA相关联</w:t>
                                  </w:r>
                                </w:p>
                              </w:txbxContent>
                            </wps:txbx>
                            <wps:bodyPr anchorCtr="0" anchor="t" bIns="45700" lIns="91425" spcFirstLastPara="1" rIns="91425" wrap="square" tIns="45700">
                              <a:noAutofit/>
                            </wps:bodyPr>
                          </wps:wsp>
                        </wpg:grpSp>
                        <wpg:grpSp>
                          <wpg:cNvGrpSpPr/>
                          <wpg:grpSpPr>
                            <a:xfrm>
                              <a:off x="6599469" y="3229839"/>
                              <a:ext cx="2917373" cy="1250352"/>
                              <a:chOff x="6599469" y="3229839"/>
                              <a:chExt cx="2917373" cy="1250352"/>
                            </a:xfrm>
                          </wpg:grpSpPr>
                          <wps:wsp>
                            <wps:cNvSpPr/>
                            <wps:cNvPr id="70" name="Shape 70"/>
                            <wps:spPr>
                              <a:xfrm>
                                <a:off x="6599469" y="3229839"/>
                                <a:ext cx="2917373" cy="1240067"/>
                              </a:xfrm>
                              <a:prstGeom prst="roundRect">
                                <a:avLst>
                                  <a:gd fmla="val 16667" name="adj"/>
                                </a:avLst>
                              </a:prstGeom>
                              <a:gradFill>
                                <a:gsLst>
                                  <a:gs pos="0">
                                    <a:srgbClr val="B49F9D"/>
                                  </a:gs>
                                  <a:gs pos="50000">
                                    <a:srgbClr val="D0C3C3"/>
                                  </a:gs>
                                  <a:gs pos="100000">
                                    <a:srgbClr val="E8E1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1" name="Shape 71"/>
                            <wps:spPr>
                              <a:xfrm>
                                <a:off x="6888365" y="3320895"/>
                                <a:ext cx="1792749" cy="1159296"/>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SimSun" w:cs="SimSun" w:eastAsia="SimSun" w:hAnsi="SimSun"/>
                                      <w:b w:val="0"/>
                                      <w:i w:val="0"/>
                                      <w:smallCaps w:val="0"/>
                                      <w:strike w:val="0"/>
                                      <w:color w:val="808080"/>
                                      <w:sz w:val="36"/>
                                      <w:vertAlign w:val="baseline"/>
                                    </w:rPr>
                                    <w:t xml:space="preserve">规划</w:t>
                                  </w:r>
                                  <w:r w:rsidDel="00000000" w:rsidR="00000000" w:rsidRPr="00000000">
                                    <w:rPr>
                                      <w:rFonts w:ascii="Arial" w:cs="Arial" w:eastAsia="Arial" w:hAnsi="Arial"/>
                                      <w:b w:val="0"/>
                                      <w:i w:val="0"/>
                                      <w:smallCaps w:val="0"/>
                                      <w:strike w:val="0"/>
                                      <w:color w:val="808080"/>
                                      <w:sz w:val="36"/>
                                      <w:vertAlign w:val="baseline"/>
                                    </w:rPr>
                                    <w:t xml:space="preserve">探究,</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808080"/>
                                      <w:sz w:val="36"/>
                                      <w:vertAlign w:val="baseline"/>
                                    </w:rPr>
                                  </w:r>
                                  <w:r w:rsidDel="00000000" w:rsidR="00000000" w:rsidRPr="00000000">
                                    <w:rPr>
                                      <w:rFonts w:ascii="SimSun" w:cs="SimSun" w:eastAsia="SimSun" w:hAnsi="SimSun"/>
                                      <w:b w:val="0"/>
                                      <w:i w:val="0"/>
                                      <w:smallCaps w:val="0"/>
                                      <w:strike w:val="0"/>
                                      <w:color w:val="808080"/>
                                      <w:sz w:val="36"/>
                                      <w:vertAlign w:val="baseline"/>
                                    </w:rPr>
                                    <w:t xml:space="preserve">选择适当的</w:t>
                                  </w:r>
                                  <w:r w:rsidDel="00000000" w:rsidR="00000000" w:rsidRPr="00000000">
                                    <w:rPr>
                                      <w:rFonts w:ascii="Arial" w:cs="Arial" w:eastAsia="Arial" w:hAnsi="Arial"/>
                                      <w:b w:val="0"/>
                                      <w:i w:val="0"/>
                                      <w:smallCaps w:val="0"/>
                                      <w:strike w:val="0"/>
                                      <w:color w:val="808080"/>
                                      <w:sz w:val="36"/>
                                      <w:vertAlign w:val="baseline"/>
                                    </w:rPr>
                                    <w:t xml:space="preserve">方法和工具</w:t>
                                  </w:r>
                                </w:p>
                              </w:txbxContent>
                            </wps:txbx>
                            <wps:bodyPr anchorCtr="0" anchor="t" bIns="45700" lIns="91425" spcFirstLastPara="1" rIns="91425" wrap="square" tIns="45700">
                              <a:noAutofit/>
                            </wps:bodyPr>
                          </wps:wsp>
                        </wpg:grpSp>
                        <wpg:grpSp>
                          <wpg:cNvGrpSpPr/>
                          <wpg:grpSpPr>
                            <a:xfrm>
                              <a:off x="1956310" y="4707676"/>
                              <a:ext cx="2917373" cy="1240065"/>
                              <a:chOff x="1956310" y="4707676"/>
                              <a:chExt cx="2917373" cy="1240065"/>
                            </a:xfrm>
                          </wpg:grpSpPr>
                          <wps:wsp>
                            <wps:cNvSpPr/>
                            <wps:cNvPr id="73" name="Shape 73"/>
                            <wps:spPr>
                              <a:xfrm>
                                <a:off x="1956310" y="4707676"/>
                                <a:ext cx="2917373" cy="1240065"/>
                              </a:xfrm>
                              <a:prstGeom prst="roundRect">
                                <a:avLst>
                                  <a:gd fmla="val 16667" name="adj"/>
                                </a:avLst>
                              </a:prstGeom>
                              <a:gradFill>
                                <a:gsLst>
                                  <a:gs pos="0">
                                    <a:srgbClr val="93C1BB"/>
                                  </a:gs>
                                  <a:gs pos="50000">
                                    <a:srgbClr val="BED7D4"/>
                                  </a:gs>
                                  <a:gs pos="100000">
                                    <a:srgbClr val="DFEBE9"/>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4" name="Shape 74"/>
                            <wps:spPr>
                              <a:xfrm>
                                <a:off x="2505241" y="4854317"/>
                                <a:ext cx="2366201" cy="104050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MS Gothic" w:cs="MS Gothic" w:eastAsia="MS Gothic" w:hAnsi="MS Gothic"/>
                                      <w:b w:val="0"/>
                                      <w:i w:val="0"/>
                                      <w:smallCaps w:val="0"/>
                                      <w:strike w:val="0"/>
                                      <w:color w:val="808080"/>
                                      <w:sz w:val="36"/>
                                      <w:vertAlign w:val="baseline"/>
                                    </w:rPr>
                                    <w:t xml:space="preserve">思考探究</w:t>
                                  </w:r>
                                  <w:r w:rsidDel="00000000" w:rsidR="00000000" w:rsidRPr="00000000">
                                    <w:rPr>
                                      <w:rFonts w:ascii="SimSun" w:cs="SimSun" w:eastAsia="SimSun" w:hAnsi="SimSun"/>
                                      <w:b w:val="0"/>
                                      <w:i w:val="0"/>
                                      <w:smallCaps w:val="0"/>
                                      <w:strike w:val="0"/>
                                      <w:color w:val="808080"/>
                                      <w:sz w:val="36"/>
                                      <w:vertAlign w:val="baseline"/>
                                    </w:rPr>
                                    <w:t xml:space="preserve">结</w:t>
                                  </w:r>
                                  <w:r w:rsidDel="00000000" w:rsidR="00000000" w:rsidRPr="00000000">
                                    <w:rPr>
                                      <w:rFonts w:ascii="Arial" w:cs="Arial" w:eastAsia="Arial" w:hAnsi="Arial"/>
                                      <w:b w:val="0"/>
                                      <w:i w:val="0"/>
                                      <w:smallCaps w:val="0"/>
                                      <w:strike w:val="0"/>
                                      <w:color w:val="808080"/>
                                      <w:sz w:val="36"/>
                                      <w:vertAlign w:val="baseline"/>
                                    </w:rPr>
                                    <w:t xml:space="preserve">果，</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808080"/>
                                      <w:sz w:val="36"/>
                                      <w:vertAlign w:val="baseline"/>
                                    </w:rPr>
                                  </w:r>
                                  <w:r w:rsidDel="00000000" w:rsidR="00000000" w:rsidRPr="00000000">
                                    <w:rPr>
                                      <w:rFonts w:ascii="Arial" w:cs="Arial" w:eastAsia="Arial" w:hAnsi="Arial"/>
                                      <w:b w:val="0"/>
                                      <w:i w:val="0"/>
                                      <w:smallCaps w:val="0"/>
                                      <w:strike w:val="0"/>
                                      <w:color w:val="808080"/>
                                      <w:sz w:val="36"/>
                                      <w:vertAlign w:val="baseline"/>
                                    </w:rPr>
                                    <w:t xml:space="preserve">反思其潜在含</w:t>
                                  </w:r>
                                  <w:r w:rsidDel="00000000" w:rsidR="00000000" w:rsidRPr="00000000">
                                    <w:rPr>
                                      <w:rFonts w:ascii="SimSun" w:cs="SimSun" w:eastAsia="SimSun" w:hAnsi="SimSun"/>
                                      <w:b w:val="0"/>
                                      <w:i w:val="0"/>
                                      <w:smallCaps w:val="0"/>
                                      <w:strike w:val="0"/>
                                      <w:color w:val="808080"/>
                                      <w:sz w:val="36"/>
                                      <w:vertAlign w:val="baseline"/>
                                    </w:rPr>
                                    <w:t xml:space="preserve">义</w:t>
                                  </w:r>
                                </w:p>
                              </w:txbxContent>
                            </wps:txbx>
                            <wps:bodyPr anchorCtr="0" anchor="t" bIns="45700" lIns="91425" spcFirstLastPara="1" rIns="91425" wrap="square" tIns="45700">
                              <a:noAutofit/>
                            </wps:bodyPr>
                          </wps:wsp>
                        </wpg:grpSp>
                        <wpg:grpSp>
                          <wpg:cNvGrpSpPr/>
                          <wpg:grpSpPr>
                            <a:xfrm>
                              <a:off x="5101802" y="4681933"/>
                              <a:ext cx="2917373" cy="1240065"/>
                              <a:chOff x="5101802" y="4681933"/>
                              <a:chExt cx="2917373" cy="1240065"/>
                            </a:xfrm>
                          </wpg:grpSpPr>
                          <wps:wsp>
                            <wps:cNvSpPr/>
                            <wps:cNvPr id="76" name="Shape 76"/>
                            <wps:spPr>
                              <a:xfrm>
                                <a:off x="5101802" y="4681933"/>
                                <a:ext cx="2917373" cy="1240065"/>
                              </a:xfrm>
                              <a:prstGeom prst="roundRect">
                                <a:avLst>
                                  <a:gd fmla="val 16667" name="adj"/>
                                </a:avLst>
                              </a:prstGeom>
                              <a:gradFill>
                                <a:gsLst>
                                  <a:gs pos="0">
                                    <a:srgbClr val="B598AF"/>
                                  </a:gs>
                                  <a:gs pos="50000">
                                    <a:srgbClr val="D1C1CD"/>
                                  </a:gs>
                                  <a:gs pos="100000">
                                    <a:srgbClr val="E7E0E7"/>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7" name="Shape 77"/>
                            <wps:spPr>
                              <a:xfrm>
                                <a:off x="5226437" y="5095602"/>
                                <a:ext cx="2295075" cy="56599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SimSun" w:cs="SimSun" w:eastAsia="SimSun" w:hAnsi="SimSun"/>
                                      <w:b w:val="0"/>
                                      <w:i w:val="0"/>
                                      <w:smallCaps w:val="0"/>
                                      <w:strike w:val="0"/>
                                      <w:color w:val="808080"/>
                                      <w:sz w:val="36"/>
                                      <w:vertAlign w:val="baseline"/>
                                    </w:rPr>
                                    <w:t xml:space="preserve">进行</w:t>
                                  </w:r>
                                  <w:r w:rsidDel="00000000" w:rsidR="00000000" w:rsidRPr="00000000">
                                    <w:rPr>
                                      <w:rFonts w:ascii="Arial" w:cs="Arial" w:eastAsia="Arial" w:hAnsi="Arial"/>
                                      <w:b w:val="0"/>
                                      <w:i w:val="0"/>
                                      <w:smallCaps w:val="0"/>
                                      <w:strike w:val="0"/>
                                      <w:color w:val="808080"/>
                                      <w:sz w:val="36"/>
                                      <w:vertAlign w:val="baseline"/>
                                    </w:rPr>
                                    <w:t xml:space="preserve">探究，收集</w:t>
                                  </w:r>
                                  <w:r w:rsidDel="00000000" w:rsidR="00000000" w:rsidRPr="00000000">
                                    <w:rPr>
                                      <w:rFonts w:ascii="SimSun" w:cs="SimSun" w:eastAsia="SimSun" w:hAnsi="SimSun"/>
                                      <w:b w:val="0"/>
                                      <w:i w:val="0"/>
                                      <w:smallCaps w:val="0"/>
                                      <w:strike w:val="0"/>
                                      <w:color w:val="808080"/>
                                      <w:sz w:val="36"/>
                                      <w:vertAlign w:val="baseline"/>
                                    </w:rPr>
                                    <w:t xml:space="preserve">证</w:t>
                                  </w:r>
                                  <w:r w:rsidDel="00000000" w:rsidR="00000000" w:rsidRPr="00000000">
                                    <w:rPr>
                                      <w:rFonts w:ascii="Arial" w:cs="Arial" w:eastAsia="Arial" w:hAnsi="Arial"/>
                                      <w:b w:val="0"/>
                                      <w:i w:val="0"/>
                                      <w:smallCaps w:val="0"/>
                                      <w:strike w:val="0"/>
                                      <w:color w:val="808080"/>
                                      <w:sz w:val="36"/>
                                      <w:vertAlign w:val="baseline"/>
                                    </w:rPr>
                                    <w:t xml:space="preserve">据</w:t>
                                  </w:r>
                                </w:p>
                              </w:txbxContent>
                            </wps:txbx>
                            <wps:bodyPr anchorCtr="0" anchor="t" bIns="45700" lIns="91425" spcFirstLastPara="1" rIns="91425" wrap="square" tIns="45700">
                              <a:noAutofit/>
                            </wps:bodyPr>
                          </wps:wsp>
                        </wpg:grpSp>
                        <wpg:grpSp>
                          <wpg:cNvGrpSpPr/>
                          <wpg:grpSpPr>
                            <a:xfrm>
                              <a:off x="438150" y="3165079"/>
                              <a:ext cx="2917373" cy="1240065"/>
                              <a:chOff x="438150" y="3165079"/>
                              <a:chExt cx="2917373" cy="1240065"/>
                            </a:xfrm>
                          </wpg:grpSpPr>
                          <wps:wsp>
                            <wps:cNvSpPr/>
                            <wps:cNvPr id="79" name="Shape 79"/>
                            <wps:spPr>
                              <a:xfrm>
                                <a:off x="438150" y="3165079"/>
                                <a:ext cx="2917373" cy="1240065"/>
                              </a:xfrm>
                              <a:prstGeom prst="roundRect">
                                <a:avLst>
                                  <a:gd fmla="val 16667" name="adj"/>
                                </a:avLst>
                              </a:prstGeom>
                              <a:gradFill>
                                <a:gsLst>
                                  <a:gs pos="0">
                                    <a:srgbClr val="F3A08A"/>
                                  </a:gs>
                                  <a:gs pos="50000">
                                    <a:srgbClr val="F6C5B8"/>
                                  </a:gs>
                                  <a:gs pos="100000">
                                    <a:srgbClr val="FAE2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0" name="Shape 80"/>
                            <wps:spPr>
                              <a:xfrm>
                                <a:off x="1026689" y="3463542"/>
                                <a:ext cx="2116779" cy="862642"/>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MS Gothic" w:cs="MS Gothic" w:eastAsia="MS Gothic" w:hAnsi="MS Gothic"/>
                                      <w:b w:val="0"/>
                                      <w:i w:val="0"/>
                                      <w:smallCaps w:val="0"/>
                                      <w:strike w:val="0"/>
                                      <w:color w:val="808080"/>
                                      <w:sz w:val="36"/>
                                      <w:vertAlign w:val="baseline"/>
                                    </w:rPr>
                                    <w:t xml:space="preserve">基于探究</w:t>
                                  </w:r>
                                  <w:r w:rsidDel="00000000" w:rsidR="00000000" w:rsidRPr="00000000">
                                    <w:rPr>
                                      <w:rFonts w:ascii="SimSun" w:cs="SimSun" w:eastAsia="SimSun" w:hAnsi="SimSun"/>
                                      <w:b w:val="0"/>
                                      <w:i w:val="0"/>
                                      <w:smallCaps w:val="0"/>
                                      <w:strike w:val="0"/>
                                      <w:color w:val="808080"/>
                                      <w:sz w:val="36"/>
                                      <w:vertAlign w:val="baseline"/>
                                    </w:rPr>
                                    <w:t xml:space="preserve">结</w:t>
                                  </w:r>
                                  <w:r w:rsidDel="00000000" w:rsidR="00000000" w:rsidRPr="00000000">
                                    <w:rPr>
                                      <w:rFonts w:ascii="Arial" w:cs="Arial" w:eastAsia="Arial" w:hAnsi="Arial"/>
                                      <w:b w:val="0"/>
                                      <w:i w:val="0"/>
                                      <w:smallCaps w:val="0"/>
                                      <w:strike w:val="0"/>
                                      <w:color w:val="808080"/>
                                      <w:sz w:val="36"/>
                                      <w:vertAlign w:val="baseline"/>
                                    </w:rPr>
                                    <w:t xml:space="preserve">果</w:t>
                                  </w:r>
                                  <w:r w:rsidDel="00000000" w:rsidR="00000000" w:rsidRPr="00000000">
                                    <w:rPr>
                                      <w:rFonts w:ascii="SimSun" w:cs="SimSun" w:eastAsia="SimSun" w:hAnsi="SimSun"/>
                                      <w:b w:val="0"/>
                                      <w:i w:val="0"/>
                                      <w:smallCaps w:val="0"/>
                                      <w:strike w:val="0"/>
                                      <w:color w:val="808080"/>
                                      <w:sz w:val="36"/>
                                      <w:vertAlign w:val="baseline"/>
                                    </w:rPr>
                                    <w:t xml:space="preserve">优</w:t>
                                  </w:r>
                                  <w:r w:rsidDel="00000000" w:rsidR="00000000" w:rsidRPr="00000000">
                                    <w:rPr>
                                      <w:rFonts w:ascii="Arial" w:cs="Arial" w:eastAsia="Arial" w:hAnsi="Arial"/>
                                      <w:b w:val="0"/>
                                      <w:i w:val="0"/>
                                      <w:smallCaps w:val="0"/>
                                      <w:strike w:val="0"/>
                                      <w:color w:val="808080"/>
                                      <w:sz w:val="36"/>
                                      <w:vertAlign w:val="baseline"/>
                                    </w:rPr>
                                    <w:t xml:space="preserve">化</w:t>
                                  </w:r>
                                  <w:r w:rsidDel="00000000" w:rsidR="00000000" w:rsidRPr="00000000">
                                    <w:rPr>
                                      <w:rFonts w:ascii="SimSun" w:cs="SimSun" w:eastAsia="SimSun" w:hAnsi="SimSun"/>
                                      <w:b w:val="0"/>
                                      <w:i w:val="0"/>
                                      <w:smallCaps w:val="0"/>
                                      <w:strike w:val="0"/>
                                      <w:color w:val="808080"/>
                                      <w:sz w:val="36"/>
                                      <w:vertAlign w:val="baseline"/>
                                    </w:rPr>
                                    <w:t xml:space="preserve">实</w:t>
                                  </w:r>
                                  <w:r w:rsidDel="00000000" w:rsidR="00000000" w:rsidRPr="00000000">
                                    <w:rPr>
                                      <w:rFonts w:ascii="MS Gothic" w:cs="MS Gothic" w:eastAsia="MS Gothic" w:hAnsi="MS Gothic"/>
                                      <w:b w:val="0"/>
                                      <w:i w:val="0"/>
                                      <w:smallCaps w:val="0"/>
                                      <w:strike w:val="0"/>
                                      <w:color w:val="808080"/>
                                      <w:sz w:val="36"/>
                                      <w:vertAlign w:val="baseline"/>
                                    </w:rPr>
                                    <w:t xml:space="preserve">践</w:t>
                                  </w:r>
                                </w:p>
                              </w:txbxContent>
                            </wps:txbx>
                            <wps:bodyPr anchorCtr="0" anchor="t" bIns="45700" lIns="91425" spcFirstLastPara="1" rIns="91425" wrap="square" tIns="45700">
                              <a:noAutofit/>
                            </wps:bodyPr>
                          </wps:wsp>
                        </wpg:grpSp>
                        <wpg:grpSp>
                          <wpg:cNvGrpSpPr/>
                          <wpg:grpSpPr>
                            <a:xfrm>
                              <a:off x="438150" y="1702606"/>
                              <a:ext cx="2917373" cy="1240065"/>
                              <a:chOff x="438150" y="1702606"/>
                              <a:chExt cx="2917373" cy="1240065"/>
                            </a:xfrm>
                          </wpg:grpSpPr>
                          <wps:wsp>
                            <wps:cNvSpPr/>
                            <wps:cNvPr id="82" name="Shape 82"/>
                            <wps:spPr>
                              <a:xfrm>
                                <a:off x="438150" y="1702606"/>
                                <a:ext cx="2917373" cy="1240065"/>
                              </a:xfrm>
                              <a:prstGeom prst="roundRect">
                                <a:avLst>
                                  <a:gd fmla="val 16667" name="adj"/>
                                </a:avLst>
                              </a:prstGeom>
                              <a:gradFill>
                                <a:gsLst>
                                  <a:gs pos="0">
                                    <a:srgbClr val="EE8A8B"/>
                                  </a:gs>
                                  <a:gs pos="50000">
                                    <a:srgbClr val="F3B7B9"/>
                                  </a:gs>
                                  <a:gs pos="100000">
                                    <a:srgbClr val="F8DC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3" name="Shape 83"/>
                            <wps:spPr>
                              <a:xfrm>
                                <a:off x="1000999" y="1936166"/>
                                <a:ext cx="1961673" cy="862642"/>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SimSun" w:cs="SimSun" w:eastAsia="SimSun" w:hAnsi="SimSun"/>
                                      <w:b w:val="0"/>
                                      <w:i w:val="0"/>
                                      <w:smallCaps w:val="0"/>
                                      <w:strike w:val="0"/>
                                      <w:color w:val="808080"/>
                                      <w:sz w:val="36"/>
                                      <w:vertAlign w:val="baseline"/>
                                    </w:rPr>
                                    <w:t xml:space="preserve">审视</w:t>
                                  </w:r>
                                  <w:r w:rsidDel="00000000" w:rsidR="00000000" w:rsidRPr="00000000">
                                    <w:rPr>
                                      <w:rFonts w:ascii="Arial" w:cs="Arial" w:eastAsia="Arial" w:hAnsi="Arial"/>
                                      <w:b w:val="0"/>
                                      <w:i w:val="0"/>
                                      <w:smallCaps w:val="0"/>
                                      <w:strike w:val="0"/>
                                      <w:color w:val="808080"/>
                                      <w:sz w:val="36"/>
                                      <w:vertAlign w:val="baseline"/>
                                    </w:rPr>
                                    <w:t xml:space="preserve">整个</w:t>
                                  </w:r>
                                  <w:r w:rsidDel="00000000" w:rsidR="00000000" w:rsidRPr="00000000">
                                    <w:rPr>
                                      <w:rFonts w:ascii="SimSun" w:cs="SimSun" w:eastAsia="SimSun" w:hAnsi="SimSun"/>
                                      <w:b w:val="0"/>
                                      <w:i w:val="0"/>
                                      <w:smallCaps w:val="0"/>
                                      <w:strike w:val="0"/>
                                      <w:color w:val="808080"/>
                                      <w:sz w:val="36"/>
                                      <w:vertAlign w:val="baseline"/>
                                    </w:rPr>
                                    <w:t xml:space="preserve">过</w:t>
                                  </w:r>
                                  <w:r w:rsidDel="00000000" w:rsidR="00000000" w:rsidRPr="00000000">
                                    <w:rPr>
                                      <w:rFonts w:ascii="Arial" w:cs="Arial" w:eastAsia="Arial" w:hAnsi="Arial"/>
                                      <w:b w:val="0"/>
                                      <w:i w:val="0"/>
                                      <w:smallCaps w:val="0"/>
                                      <w:strike w:val="0"/>
                                      <w:color w:val="808080"/>
                                      <w:sz w:val="36"/>
                                      <w:vertAlign w:val="baseline"/>
                                    </w:rPr>
                                    <w:t xml:space="preserve">程的运作方式</w:t>
                                  </w:r>
                                </w:p>
                              </w:txbxContent>
                            </wps:txbx>
                            <wps:bodyPr anchorCtr="0" anchor="t" bIns="45700" lIns="91425" spcFirstLastPara="1" rIns="91425" wrap="square" tIns="45700">
                              <a:noAutofit/>
                            </wps:bodyPr>
                          </wps:wsp>
                        </wpg:grpSp>
                        <wps:wsp>
                          <wps:cNvSpPr/>
                          <wps:cNvPr id="84" name="Shape 84"/>
                          <wps:spPr>
                            <a:xfrm>
                              <a:off x="3951808" y="2320088"/>
                              <a:ext cx="2051376" cy="2010509"/>
                            </a:xfrm>
                            <a:prstGeom prst="arc">
                              <a:avLst>
                                <a:gd fmla="val 15399189" name="adj1"/>
                                <a:gd fmla="val 14527644" name="adj2"/>
                              </a:avLst>
                            </a:prstGeom>
                            <a:noFill/>
                            <a:ln cap="flat" cmpd="sng" w="19050">
                              <a:solidFill>
                                <a:srgbClr val="C4BD97"/>
                              </a:solidFill>
                              <a:prstDash val="solid"/>
                              <a:round/>
                              <a:headEnd len="sm" w="sm" type="none"/>
                              <a:tailEnd len="med" w="med" type="triangl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304800</wp:posOffset>
                </wp:positionH>
                <wp:positionV relativeFrom="paragraph">
                  <wp:posOffset>787400</wp:posOffset>
                </wp:positionV>
                <wp:extent cx="9077960" cy="5217162"/>
                <wp:effectExtent b="0" l="0" r="0" t="0"/>
                <wp:wrapNone/>
                <wp:docPr id="16" name="image29.png"/>
                <a:graphic>
                  <a:graphicData uri="http://schemas.openxmlformats.org/drawingml/2006/picture">
                    <pic:pic>
                      <pic:nvPicPr>
                        <pic:cNvPr id="0" name="image29.png"/>
                        <pic:cNvPicPr preferRelativeResize="0"/>
                      </pic:nvPicPr>
                      <pic:blipFill>
                        <a:blip r:embed="rId7"/>
                        <a:srcRect/>
                        <a:stretch>
                          <a:fillRect/>
                        </a:stretch>
                      </pic:blipFill>
                      <pic:spPr>
                        <a:xfrm>
                          <a:off x="0" y="0"/>
                          <a:ext cx="9077960" cy="5217162"/>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4076700</wp:posOffset>
                </wp:positionH>
                <wp:positionV relativeFrom="paragraph">
                  <wp:posOffset>12700</wp:posOffset>
                </wp:positionV>
                <wp:extent cx="1409700" cy="1177290"/>
                <wp:effectExtent b="0" l="0" r="0" t="0"/>
                <wp:wrapNone/>
                <wp:docPr id="2" name=""/>
                <a:graphic>
                  <a:graphicData uri="http://schemas.microsoft.com/office/word/2010/wordprocessingGroup">
                    <wpg:wgp>
                      <wpg:cNvGrpSpPr/>
                      <wpg:grpSpPr>
                        <a:xfrm>
                          <a:off x="4641150" y="3191350"/>
                          <a:ext cx="1409700" cy="1177290"/>
                          <a:chOff x="4641150" y="3191350"/>
                          <a:chExt cx="1409800" cy="1177700"/>
                        </a:xfrm>
                      </wpg:grpSpPr>
                      <wpg:grpSp>
                        <wpg:cNvGrpSpPr/>
                        <wpg:grpSpPr>
                          <a:xfrm>
                            <a:off x="4641150" y="3191355"/>
                            <a:ext cx="1409700" cy="1177290"/>
                            <a:chOff x="30750" y="0"/>
                            <a:chExt cx="1410518" cy="1177360"/>
                          </a:xfrm>
                        </wpg:grpSpPr>
                        <wps:wsp>
                          <wps:cNvSpPr/>
                          <wps:cNvPr id="4" name="Shape 4"/>
                          <wps:spPr>
                            <a:xfrm>
                              <a:off x="30750" y="0"/>
                              <a:ext cx="1410500" cy="1177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5" name="Shape 5"/>
                            <pic:cNvPicPr preferRelativeResize="0"/>
                          </pic:nvPicPr>
                          <pic:blipFill rotWithShape="1">
                            <a:blip r:embed="rId12">
                              <a:alphaModFix/>
                            </a:blip>
                            <a:srcRect b="0" l="0" r="0" t="0"/>
                            <a:stretch/>
                          </pic:blipFill>
                          <pic:spPr>
                            <a:xfrm>
                              <a:off x="272955" y="0"/>
                              <a:ext cx="941695" cy="941695"/>
                            </a:xfrm>
                            <a:prstGeom prst="rect">
                              <a:avLst/>
                            </a:prstGeom>
                            <a:noFill/>
                            <a:ln>
                              <a:noFill/>
                            </a:ln>
                          </pic:spPr>
                        </pic:pic>
                        <wps:wsp>
                          <wps:cNvSpPr/>
                          <wps:cNvPr id="6" name="Shape 6"/>
                          <wps:spPr>
                            <a:xfrm>
                              <a:off x="30750" y="774135"/>
                              <a:ext cx="1410518" cy="40322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SimSun" w:cs="SimSun" w:eastAsia="SimSun" w:hAnsi="SimSun"/>
                                    <w:b w:val="0"/>
                                    <w:i w:val="0"/>
                                    <w:smallCaps w:val="0"/>
                                    <w:strike w:val="0"/>
                                    <w:color w:val="ffffff"/>
                                    <w:sz w:val="144"/>
                                    <w:vertAlign w:val="baseline"/>
                                  </w:rPr>
                                  <w:t xml:space="preserve">兴趣与目标</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4076700</wp:posOffset>
                </wp:positionH>
                <wp:positionV relativeFrom="paragraph">
                  <wp:posOffset>12700</wp:posOffset>
                </wp:positionV>
                <wp:extent cx="1409700" cy="1177290"/>
                <wp:effectExtent b="0" l="0" r="0" t="0"/>
                <wp:wrapNone/>
                <wp:docPr id="2"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1409700" cy="11772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-431799</wp:posOffset>
                </wp:positionH>
                <wp:positionV relativeFrom="paragraph">
                  <wp:posOffset>1524000</wp:posOffset>
                </wp:positionV>
                <wp:extent cx="1464792" cy="1150620"/>
                <wp:effectExtent b="0" l="0" r="0" t="0"/>
                <wp:wrapNone/>
                <wp:docPr id="5" name=""/>
                <a:graphic>
                  <a:graphicData uri="http://schemas.microsoft.com/office/word/2010/wordprocessingGroup">
                    <wpg:wgp>
                      <wpg:cNvGrpSpPr/>
                      <wpg:grpSpPr>
                        <a:xfrm>
                          <a:off x="4613600" y="3204675"/>
                          <a:ext cx="1464792" cy="1150620"/>
                          <a:chOff x="4613600" y="3204675"/>
                          <a:chExt cx="1465100" cy="1150875"/>
                        </a:xfrm>
                      </wpg:grpSpPr>
                      <wpg:grpSp>
                        <wpg:cNvGrpSpPr/>
                        <wpg:grpSpPr>
                          <a:xfrm>
                            <a:off x="4613604" y="3204690"/>
                            <a:ext cx="1464792" cy="1150620"/>
                            <a:chOff x="28337" y="0"/>
                            <a:chExt cx="1619655" cy="1314150"/>
                          </a:xfrm>
                        </wpg:grpSpPr>
                        <wps:wsp>
                          <wps:cNvSpPr/>
                          <wps:cNvPr id="4" name="Shape 4"/>
                          <wps:spPr>
                            <a:xfrm>
                              <a:off x="28337" y="0"/>
                              <a:ext cx="1619650" cy="13141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32" name="Shape 32"/>
                            <pic:cNvPicPr preferRelativeResize="0"/>
                          </pic:nvPicPr>
                          <pic:blipFill rotWithShape="1">
                            <a:blip r:embed="rId13">
                              <a:alphaModFix/>
                            </a:blip>
                            <a:srcRect b="0" l="0" r="0" t="0"/>
                            <a:stretch/>
                          </pic:blipFill>
                          <pic:spPr>
                            <a:xfrm>
                              <a:off x="276225" y="0"/>
                              <a:ext cx="1042670" cy="1042670"/>
                            </a:xfrm>
                            <a:prstGeom prst="rect">
                              <a:avLst/>
                            </a:prstGeom>
                            <a:noFill/>
                            <a:ln>
                              <a:noFill/>
                            </a:ln>
                          </pic:spPr>
                        </pic:pic>
                        <wps:wsp>
                          <wps:cNvSpPr/>
                          <wps:cNvPr id="33" name="Shape 33"/>
                          <wps:spPr>
                            <a:xfrm>
                              <a:off x="28337" y="853140"/>
                              <a:ext cx="1619655" cy="46101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144"/>
                                    <w:vertAlign w:val="baseline"/>
                                  </w:rPr>
                                  <w:t xml:space="preserve">回顾与反思</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-431799</wp:posOffset>
                </wp:positionH>
                <wp:positionV relativeFrom="paragraph">
                  <wp:posOffset>1524000</wp:posOffset>
                </wp:positionV>
                <wp:extent cx="1464792" cy="1150620"/>
                <wp:effectExtent b="0" l="0" r="0" t="0"/>
                <wp:wrapNone/>
                <wp:docPr id="5"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1464792" cy="11506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-393699</wp:posOffset>
                </wp:positionH>
                <wp:positionV relativeFrom="paragraph">
                  <wp:posOffset>3124200</wp:posOffset>
                </wp:positionV>
                <wp:extent cx="1215390" cy="1136650"/>
                <wp:effectExtent b="0" l="0" r="0" t="0"/>
                <wp:wrapNone/>
                <wp:docPr id="8" name=""/>
                <a:graphic>
                  <a:graphicData uri="http://schemas.microsoft.com/office/word/2010/wordprocessingGroup">
                    <wpg:wgp>
                      <wpg:cNvGrpSpPr/>
                      <wpg:grpSpPr>
                        <a:xfrm>
                          <a:off x="4738300" y="3211675"/>
                          <a:ext cx="1215390" cy="1136650"/>
                          <a:chOff x="4738300" y="3211675"/>
                          <a:chExt cx="1215575" cy="1136750"/>
                        </a:xfrm>
                      </wpg:grpSpPr>
                      <wpg:grpSp>
                        <wpg:cNvGrpSpPr/>
                        <wpg:grpSpPr>
                          <a:xfrm>
                            <a:off x="4738305" y="3211675"/>
                            <a:ext cx="1215390" cy="1136650"/>
                            <a:chOff x="-141128" y="0"/>
                            <a:chExt cx="1322341" cy="1346287"/>
                          </a:xfrm>
                        </wpg:grpSpPr>
                        <wps:wsp>
                          <wps:cNvSpPr/>
                          <wps:cNvPr id="4" name="Shape 4"/>
                          <wps:spPr>
                            <a:xfrm>
                              <a:off x="-141128" y="0"/>
                              <a:ext cx="1322325" cy="13462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1" name="Shape 41"/>
                            <pic:cNvPicPr preferRelativeResize="0"/>
                          </pic:nvPicPr>
                          <pic:blipFill rotWithShape="1">
                            <a:blip r:embed="rId14">
                              <a:alphaModFix/>
                            </a:blip>
                            <a:srcRect b="0" l="0" r="0" t="0"/>
                            <a:stretch/>
                          </pic:blipFill>
                          <pic:spPr>
                            <a:xfrm>
                              <a:off x="57150" y="0"/>
                              <a:ext cx="1036320" cy="1036320"/>
                            </a:xfrm>
                            <a:prstGeom prst="rect">
                              <a:avLst/>
                            </a:prstGeom>
                            <a:noFill/>
                            <a:ln>
                              <a:noFill/>
                            </a:ln>
                          </pic:spPr>
                        </pic:pic>
                        <wps:wsp>
                          <wps:cNvSpPr/>
                          <wps:cNvPr id="42" name="Shape 42"/>
                          <wps:spPr>
                            <a:xfrm>
                              <a:off x="-141128" y="698263"/>
                              <a:ext cx="1322341" cy="648024"/>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144"/>
                                    <w:vertAlign w:val="baseline"/>
                                  </w:rPr>
                                  <w:t xml:space="preserve">行动计划</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-393699</wp:posOffset>
                </wp:positionH>
                <wp:positionV relativeFrom="paragraph">
                  <wp:posOffset>3124200</wp:posOffset>
                </wp:positionV>
                <wp:extent cx="1215390" cy="1136650"/>
                <wp:effectExtent b="0" l="0" r="0" t="0"/>
                <wp:wrapNone/>
                <wp:docPr id="8"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1215390" cy="1136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1295400</wp:posOffset>
                </wp:positionH>
                <wp:positionV relativeFrom="paragraph">
                  <wp:posOffset>4584700</wp:posOffset>
                </wp:positionV>
                <wp:extent cx="1076325" cy="1224281"/>
                <wp:effectExtent b="0" l="0" r="0" t="0"/>
                <wp:wrapNone/>
                <wp:docPr id="18" name=""/>
                <a:graphic>
                  <a:graphicData uri="http://schemas.microsoft.com/office/word/2010/wordprocessingGroup">
                    <wpg:wgp>
                      <wpg:cNvGrpSpPr/>
                      <wpg:grpSpPr>
                        <a:xfrm>
                          <a:off x="4807825" y="3167850"/>
                          <a:ext cx="1076325" cy="1224281"/>
                          <a:chOff x="4807825" y="3167850"/>
                          <a:chExt cx="1076650" cy="1224975"/>
                        </a:xfrm>
                      </wpg:grpSpPr>
                      <wpg:grpSp>
                        <wpg:cNvGrpSpPr/>
                        <wpg:grpSpPr>
                          <a:xfrm>
                            <a:off x="4807838" y="3167860"/>
                            <a:ext cx="1076325" cy="1224281"/>
                            <a:chOff x="71068" y="22224"/>
                            <a:chExt cx="1220688" cy="1428478"/>
                          </a:xfrm>
                        </wpg:grpSpPr>
                        <wps:wsp>
                          <wps:cNvSpPr/>
                          <wps:cNvPr id="4" name="Shape 4"/>
                          <wps:spPr>
                            <a:xfrm>
                              <a:off x="71068" y="22224"/>
                              <a:ext cx="1220675" cy="1428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89" name="Shape 89"/>
                            <pic:cNvPicPr preferRelativeResize="0"/>
                          </pic:nvPicPr>
                          <pic:blipFill rotWithShape="1">
                            <a:blip r:embed="rId15">
                              <a:alphaModFix/>
                            </a:blip>
                            <a:srcRect b="0" l="0" r="0" t="0"/>
                            <a:stretch/>
                          </pic:blipFill>
                          <pic:spPr>
                            <a:xfrm>
                              <a:off x="123825" y="22224"/>
                              <a:ext cx="1042670" cy="1042670"/>
                            </a:xfrm>
                            <a:prstGeom prst="rect">
                              <a:avLst/>
                            </a:prstGeom>
                            <a:noFill/>
                            <a:ln>
                              <a:noFill/>
                            </a:ln>
                          </pic:spPr>
                        </pic:pic>
                        <wps:wsp>
                          <wps:cNvSpPr/>
                          <wps:cNvPr id="90" name="Shape 90"/>
                          <wps:spPr>
                            <a:xfrm>
                              <a:off x="71068" y="610787"/>
                              <a:ext cx="1220688" cy="83991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144"/>
                                    <w:vertAlign w:val="baseline"/>
                                  </w:rPr>
                                  <w:t xml:space="preserve">阐释</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1295400</wp:posOffset>
                </wp:positionH>
                <wp:positionV relativeFrom="paragraph">
                  <wp:posOffset>4584700</wp:posOffset>
                </wp:positionV>
                <wp:extent cx="1076325" cy="1224281"/>
                <wp:effectExtent b="0" l="0" r="0" t="0"/>
                <wp:wrapNone/>
                <wp:docPr id="18" name="image31.png"/>
                <a:graphic>
                  <a:graphicData uri="http://schemas.openxmlformats.org/drawingml/2006/picture">
                    <pic:pic>
                      <pic:nvPicPr>
                        <pic:cNvPr id="0" name="image31.png"/>
                        <pic:cNvPicPr preferRelativeResize="0"/>
                      </pic:nvPicPr>
                      <pic:blipFill>
                        <a:blip r:embed="rId7"/>
                        <a:srcRect/>
                        <a:stretch>
                          <a:fillRect/>
                        </a:stretch>
                      </pic:blipFill>
                      <pic:spPr>
                        <a:xfrm>
                          <a:off x="0" y="0"/>
                          <a:ext cx="1076325" cy="1224281"/>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7137400</wp:posOffset>
                </wp:positionH>
                <wp:positionV relativeFrom="paragraph">
                  <wp:posOffset>4622800</wp:posOffset>
                </wp:positionV>
                <wp:extent cx="1536700" cy="1116965"/>
                <wp:effectExtent b="0" l="0" r="0" t="0"/>
                <wp:wrapNone/>
                <wp:docPr id="6" name=""/>
                <a:graphic>
                  <a:graphicData uri="http://schemas.microsoft.com/office/word/2010/wordprocessingGroup">
                    <wpg:wgp>
                      <wpg:cNvGrpSpPr/>
                      <wpg:grpSpPr>
                        <a:xfrm>
                          <a:off x="4577650" y="3221500"/>
                          <a:ext cx="1536700" cy="1116965"/>
                          <a:chOff x="4577650" y="3221500"/>
                          <a:chExt cx="1536925" cy="1117075"/>
                        </a:xfrm>
                      </wpg:grpSpPr>
                      <wpg:grpSp>
                        <wpg:cNvGrpSpPr/>
                        <wpg:grpSpPr>
                          <a:xfrm>
                            <a:off x="4577650" y="3221518"/>
                            <a:ext cx="1536700" cy="1116965"/>
                            <a:chOff x="-54422" y="0"/>
                            <a:chExt cx="1785384" cy="1328313"/>
                          </a:xfrm>
                        </wpg:grpSpPr>
                        <wps:wsp>
                          <wps:cNvSpPr/>
                          <wps:cNvPr id="4" name="Shape 4"/>
                          <wps:spPr>
                            <a:xfrm>
                              <a:off x="-54422" y="0"/>
                              <a:ext cx="1785375" cy="1328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35" name="Shape 35"/>
                            <pic:cNvPicPr preferRelativeResize="0"/>
                          </pic:nvPicPr>
                          <pic:blipFill rotWithShape="1">
                            <a:blip r:embed="rId16">
                              <a:alphaModFix/>
                            </a:blip>
                            <a:srcRect b="0" l="0" r="0" t="0"/>
                            <a:stretch/>
                          </pic:blipFill>
                          <pic:spPr>
                            <a:xfrm>
                              <a:off x="295275" y="0"/>
                              <a:ext cx="1027430" cy="1027430"/>
                            </a:xfrm>
                            <a:prstGeom prst="rect">
                              <a:avLst/>
                            </a:prstGeom>
                            <a:noFill/>
                            <a:ln>
                              <a:noFill/>
                            </a:ln>
                          </pic:spPr>
                        </pic:pic>
                        <wps:wsp>
                          <wps:cNvSpPr/>
                          <wps:cNvPr id="36" name="Shape 36"/>
                          <wps:spPr>
                            <a:xfrm>
                              <a:off x="-54422" y="718938"/>
                              <a:ext cx="1785384" cy="60937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144"/>
                                    <w:vertAlign w:val="baseline"/>
                                  </w:rPr>
                                  <w:t xml:space="preserve">数据处理</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7137400</wp:posOffset>
                </wp:positionH>
                <wp:positionV relativeFrom="paragraph">
                  <wp:posOffset>4622800</wp:posOffset>
                </wp:positionV>
                <wp:extent cx="1536700" cy="1116965"/>
                <wp:effectExtent b="0" l="0" r="0" t="0"/>
                <wp:wrapNone/>
                <wp:docPr id="6"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1536700" cy="11169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8318500</wp:posOffset>
                </wp:positionH>
                <wp:positionV relativeFrom="paragraph">
                  <wp:posOffset>3162300</wp:posOffset>
                </wp:positionV>
                <wp:extent cx="1752600" cy="1109980"/>
                <wp:effectExtent b="0" l="0" r="0" t="0"/>
                <wp:wrapNone/>
                <wp:docPr id="13" name=""/>
                <a:graphic>
                  <a:graphicData uri="http://schemas.microsoft.com/office/word/2010/wordprocessingGroup">
                    <wpg:wgp>
                      <wpg:cNvGrpSpPr/>
                      <wpg:grpSpPr>
                        <a:xfrm>
                          <a:off x="4469700" y="3225000"/>
                          <a:ext cx="1752600" cy="1109980"/>
                          <a:chOff x="4469700" y="3225000"/>
                          <a:chExt cx="1752775" cy="1110100"/>
                        </a:xfrm>
                      </wpg:grpSpPr>
                      <wpg:grpSp>
                        <wpg:cNvGrpSpPr/>
                        <wpg:grpSpPr>
                          <a:xfrm>
                            <a:off x="4469700" y="3225010"/>
                            <a:ext cx="1752600" cy="1109980"/>
                            <a:chOff x="-221363" y="0"/>
                            <a:chExt cx="1998959" cy="1339845"/>
                          </a:xfrm>
                        </wpg:grpSpPr>
                        <wps:wsp>
                          <wps:cNvSpPr/>
                          <wps:cNvPr id="4" name="Shape 4"/>
                          <wps:spPr>
                            <a:xfrm>
                              <a:off x="-221363" y="0"/>
                              <a:ext cx="1998950" cy="13398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54" name="Shape 54"/>
                            <pic:cNvPicPr preferRelativeResize="0"/>
                          </pic:nvPicPr>
                          <pic:blipFill rotWithShape="1">
                            <a:blip r:embed="rId17">
                              <a:alphaModFix/>
                            </a:blip>
                            <a:srcRect b="0" l="0" r="0" t="0"/>
                            <a:stretch/>
                          </pic:blipFill>
                          <pic:spPr>
                            <a:xfrm>
                              <a:off x="276225" y="0"/>
                              <a:ext cx="1027430" cy="1027430"/>
                            </a:xfrm>
                            <a:prstGeom prst="rect">
                              <a:avLst/>
                            </a:prstGeom>
                            <a:noFill/>
                            <a:ln>
                              <a:noFill/>
                            </a:ln>
                          </pic:spPr>
                        </pic:pic>
                        <wps:wsp>
                          <wps:cNvSpPr/>
                          <wps:cNvPr id="55" name="Shape 55"/>
                          <wps:spPr>
                            <a:xfrm>
                              <a:off x="-221363" y="878835"/>
                              <a:ext cx="1998959" cy="46101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144"/>
                                    <w:vertAlign w:val="baseline"/>
                                  </w:rPr>
                                  <w:t xml:space="preserve">探究计划与方法</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8318500</wp:posOffset>
                </wp:positionH>
                <wp:positionV relativeFrom="paragraph">
                  <wp:posOffset>3162300</wp:posOffset>
                </wp:positionV>
                <wp:extent cx="1752600" cy="1109980"/>
                <wp:effectExtent b="0" l="0" r="0" t="0"/>
                <wp:wrapNone/>
                <wp:docPr id="13"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1752600" cy="11099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8394700</wp:posOffset>
                </wp:positionH>
                <wp:positionV relativeFrom="paragraph">
                  <wp:posOffset>1536700</wp:posOffset>
                </wp:positionV>
                <wp:extent cx="1584325" cy="1179196"/>
                <wp:effectExtent b="0" l="0" r="0" t="0"/>
                <wp:wrapNone/>
                <wp:docPr id="17" name=""/>
                <a:graphic>
                  <a:graphicData uri="http://schemas.microsoft.com/office/word/2010/wordprocessingGroup">
                    <wpg:wgp>
                      <wpg:cNvGrpSpPr/>
                      <wpg:grpSpPr>
                        <a:xfrm>
                          <a:off x="4553825" y="3190400"/>
                          <a:ext cx="1584325" cy="1179196"/>
                          <a:chOff x="4553825" y="3190400"/>
                          <a:chExt cx="1584400" cy="1179250"/>
                        </a:xfrm>
                      </wpg:grpSpPr>
                      <wpg:grpSp>
                        <wpg:cNvGrpSpPr/>
                        <wpg:grpSpPr>
                          <a:xfrm>
                            <a:off x="4553838" y="3190402"/>
                            <a:ext cx="1584325" cy="1179196"/>
                            <a:chOff x="11976" y="0"/>
                            <a:chExt cx="1584759" cy="1180059"/>
                          </a:xfrm>
                        </wpg:grpSpPr>
                        <wps:wsp>
                          <wps:cNvSpPr/>
                          <wps:cNvPr id="4" name="Shape 4"/>
                          <wps:spPr>
                            <a:xfrm>
                              <a:off x="11976" y="0"/>
                              <a:ext cx="1584750" cy="1180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6" name="Shape 86"/>
                          <wps:spPr>
                            <a:xfrm>
                              <a:off x="11976" y="562073"/>
                              <a:ext cx="1584759" cy="617986"/>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144"/>
                                    <w:vertAlign w:val="baseline"/>
                                  </w:rPr>
                                  <w:t xml:space="preserve">焦点与探究问题</w:t>
                                </w:r>
                              </w:p>
                            </w:txbxContent>
                          </wps:txbx>
                          <wps:bodyPr anchorCtr="0" anchor="ctr" bIns="91425" lIns="91425" spcFirstLastPara="1" rIns="91425" wrap="square" tIns="91425">
                            <a:noAutofit/>
                          </wps:bodyPr>
                        </wps:wsp>
                        <pic:pic>
                          <pic:nvPicPr>
                            <pic:cNvPr id="87" name="Shape 87"/>
                            <pic:cNvPicPr preferRelativeResize="0"/>
                          </pic:nvPicPr>
                          <pic:blipFill rotWithShape="1">
                            <a:blip r:embed="rId18">
                              <a:alphaModFix/>
                            </a:blip>
                            <a:srcRect b="0" l="0" r="0" t="0"/>
                            <a:stretch/>
                          </pic:blipFill>
                          <pic:spPr>
                            <a:xfrm>
                              <a:off x="368490" y="0"/>
                              <a:ext cx="914400" cy="900752"/>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8394700</wp:posOffset>
                </wp:positionH>
                <wp:positionV relativeFrom="paragraph">
                  <wp:posOffset>1536700</wp:posOffset>
                </wp:positionV>
                <wp:extent cx="1584325" cy="1179196"/>
                <wp:effectExtent b="0" l="0" r="0" t="0"/>
                <wp:wrapNone/>
                <wp:docPr id="17" name="image30.png"/>
                <a:graphic>
                  <a:graphicData uri="http://schemas.openxmlformats.org/drawingml/2006/picture">
                    <pic:pic>
                      <pic:nvPicPr>
                        <pic:cNvPr id="0" name="image30.png"/>
                        <pic:cNvPicPr preferRelativeResize="0"/>
                      </pic:nvPicPr>
                      <pic:blipFill>
                        <a:blip r:embed="rId7"/>
                        <a:srcRect/>
                        <a:stretch>
                          <a:fillRect/>
                        </a:stretch>
                      </pic:blipFill>
                      <pic:spPr>
                        <a:xfrm>
                          <a:off x="0" y="0"/>
                          <a:ext cx="1584325" cy="1179196"/>
                        </a:xfrm>
                        <a:prstGeom prst="rect"/>
                        <a:ln/>
                      </pic:spPr>
                    </pic:pic>
                  </a:graphicData>
                </a:graphic>
              </wp:anchor>
            </w:drawing>
          </mc:Fallback>
        </mc:AlternateConten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Fonts w:ascii="Gungsuh" w:cs="Gungsuh" w:eastAsia="Gungsuh" w:hAnsi="Gungsuh"/>
          <w:rtl w:val="0"/>
        </w:rPr>
        <w:t xml:space="preserve">以下是一个已完成的探究循环示例</w:t>
      </w:r>
    </w:p>
    <w:p w:rsidR="00000000" w:rsidDel="00000000" w:rsidP="00000000" w:rsidRDefault="00000000" w:rsidRPr="00000000" w14:paraId="00000054">
      <w:pPr>
        <w:rPr>
          <w:rFonts w:ascii="Calibri" w:cs="Calibri" w:eastAsia="Calibri" w:hAnsi="Calibri"/>
          <w:color w:val="80000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304800</wp:posOffset>
                </wp:positionH>
                <wp:positionV relativeFrom="paragraph">
                  <wp:posOffset>800100</wp:posOffset>
                </wp:positionV>
                <wp:extent cx="9077960" cy="5217164"/>
                <wp:effectExtent b="0" l="0" r="0" t="0"/>
                <wp:wrapNone/>
                <wp:docPr id="3" name=""/>
                <a:graphic>
                  <a:graphicData uri="http://schemas.microsoft.com/office/word/2010/wordprocessingGroup">
                    <wpg:wgp>
                      <wpg:cNvGrpSpPr/>
                      <wpg:grpSpPr>
                        <a:xfrm>
                          <a:off x="807000" y="1171400"/>
                          <a:ext cx="9077960" cy="5217164"/>
                          <a:chOff x="807000" y="1171400"/>
                          <a:chExt cx="9078000" cy="5217200"/>
                        </a:xfrm>
                      </wpg:grpSpPr>
                      <wpg:grpSp>
                        <wpg:cNvGrpSpPr/>
                        <wpg:grpSpPr>
                          <a:xfrm>
                            <a:off x="807020" y="1171418"/>
                            <a:ext cx="9077960" cy="5217164"/>
                            <a:chOff x="438150" y="728688"/>
                            <a:chExt cx="9078692" cy="5219053"/>
                          </a:xfrm>
                        </wpg:grpSpPr>
                        <wps:wsp>
                          <wps:cNvSpPr/>
                          <wps:cNvPr id="4" name="Shape 4"/>
                          <wps:spPr>
                            <a:xfrm>
                              <a:off x="438150" y="728688"/>
                              <a:ext cx="9078675" cy="5219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18809" y="728688"/>
                              <a:ext cx="2917373" cy="1240065"/>
                              <a:chOff x="3518809" y="728688"/>
                              <a:chExt cx="2917373" cy="1240065"/>
                            </a:xfrm>
                          </wpg:grpSpPr>
                          <wps:wsp>
                            <wps:cNvSpPr/>
                            <wps:cNvPr id="9" name="Shape 9"/>
                            <wps:spPr>
                              <a:xfrm>
                                <a:off x="3518809" y="728688"/>
                                <a:ext cx="2917373" cy="1240065"/>
                              </a:xfrm>
                              <a:prstGeom prst="roundRect">
                                <a:avLst>
                                  <a:gd fmla="val 16667" name="adj"/>
                                </a:avLst>
                              </a:prstGeom>
                              <a:gradFill>
                                <a:gsLst>
                                  <a:gs pos="0">
                                    <a:srgbClr val="EECE9C"/>
                                  </a:gs>
                                  <a:gs pos="50000">
                                    <a:srgbClr val="F2DFC3"/>
                                  </a:gs>
                                  <a:gs pos="100000">
                                    <a:srgbClr val="F8EE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3798309" y="1145761"/>
                                <a:ext cx="2328733" cy="81309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MS Gothic" w:cs="MS Gothic" w:eastAsia="MS Gothic" w:hAnsi="MS Gothic"/>
                                      <w:b w:val="0"/>
                                      <w:i w:val="0"/>
                                      <w:smallCaps w:val="0"/>
                                      <w:strike w:val="0"/>
                                      <w:color w:val="000000"/>
                                      <w:sz w:val="22"/>
                                      <w:vertAlign w:val="baseline"/>
                                    </w:rPr>
                                    <w:t xml:space="preserve">当我</w:t>
                                  </w:r>
                                  <w:r w:rsidDel="00000000" w:rsidR="00000000" w:rsidRPr="00000000">
                                    <w:rPr>
                                      <w:rFonts w:ascii="SimSun" w:cs="SimSun" w:eastAsia="SimSun" w:hAnsi="SimSun"/>
                                      <w:b w:val="0"/>
                                      <w:i w:val="0"/>
                                      <w:smallCaps w:val="0"/>
                                      <w:strike w:val="0"/>
                                      <w:color w:val="000000"/>
                                      <w:sz w:val="22"/>
                                      <w:vertAlign w:val="baseline"/>
                                    </w:rPr>
                                    <w:t xml:space="preserve">试图鼓励不同水平的孩子共同合作时，成绩较好的孩子倾向于直接</w:t>
                                  </w:r>
                                  <w:r w:rsidDel="00000000" w:rsidR="00000000" w:rsidRPr="00000000">
                                    <w:rPr>
                                      <w:rFonts w:ascii="Calibri" w:cs="Calibri" w:eastAsia="Calibri" w:hAnsi="Calibri"/>
                                      <w:b w:val="0"/>
                                      <w:i w:val="0"/>
                                      <w:smallCaps w:val="0"/>
                                      <w:strike w:val="0"/>
                                      <w:color w:val="000000"/>
                                      <w:sz w:val="22"/>
                                      <w:vertAlign w:val="baseline"/>
                                    </w:rPr>
                                    <w:t xml:space="preserve">将答案告诉</w:t>
                                  </w:r>
                                  <w:r w:rsidDel="00000000" w:rsidR="00000000" w:rsidRPr="00000000">
                                    <w:rPr>
                                      <w:rFonts w:ascii="MS Gothic" w:cs="MS Gothic" w:eastAsia="MS Gothic" w:hAnsi="MS Gothic"/>
                                      <w:b w:val="0"/>
                                      <w:i w:val="0"/>
                                      <w:smallCaps w:val="0"/>
                                      <w:strike w:val="0"/>
                                      <w:color w:val="000000"/>
                                      <w:sz w:val="22"/>
                                      <w:vertAlign w:val="baseline"/>
                                    </w:rPr>
                                    <w:t xml:space="preserve">那些遇到困</w:t>
                                  </w:r>
                                  <w:r w:rsidDel="00000000" w:rsidR="00000000" w:rsidRPr="00000000">
                                    <w:rPr>
                                      <w:rFonts w:ascii="SimSun" w:cs="SimSun" w:eastAsia="SimSun" w:hAnsi="SimSun"/>
                                      <w:b w:val="0"/>
                                      <w:i w:val="0"/>
                                      <w:smallCaps w:val="0"/>
                                      <w:strike w:val="0"/>
                                      <w:color w:val="000000"/>
                                      <w:sz w:val="22"/>
                                      <w:vertAlign w:val="baseline"/>
                                    </w:rPr>
                                    <w:t xml:space="preserve">难的孩</w:t>
                                  </w:r>
                                  <w:r w:rsidDel="00000000" w:rsidR="00000000" w:rsidRPr="00000000">
                                    <w:rPr>
                                      <w:rFonts w:ascii="MS Gothic" w:cs="MS Gothic" w:eastAsia="MS Gothic" w:hAnsi="MS Gothic"/>
                                      <w:b w:val="0"/>
                                      <w:i w:val="0"/>
                                      <w:smallCaps w:val="0"/>
                                      <w:strike w:val="0"/>
                                      <w:color w:val="000000"/>
                                      <w:sz w:val="22"/>
                                      <w:vertAlign w:val="baseline"/>
                                    </w:rPr>
                                    <w:t xml:space="preserve">子</w:t>
                                  </w:r>
                                </w:p>
                              </w:txbxContent>
                            </wps:txbx>
                            <wps:bodyPr anchorCtr="0" anchor="t" bIns="45700" lIns="91425" spcFirstLastPara="1" rIns="91425" wrap="square" tIns="45700">
                              <a:noAutofit/>
                            </wps:bodyPr>
                          </wps:wsp>
                        </wpg:grpSp>
                        <wpg:grpSp>
                          <wpg:cNvGrpSpPr/>
                          <wpg:grpSpPr>
                            <a:xfrm>
                              <a:off x="6599469" y="1702605"/>
                              <a:ext cx="2917373" cy="1240066"/>
                              <a:chOff x="6599469" y="1702605"/>
                              <a:chExt cx="2917373" cy="1240066"/>
                            </a:xfrm>
                          </wpg:grpSpPr>
                          <wps:wsp>
                            <wps:cNvSpPr/>
                            <wps:cNvPr id="12" name="Shape 12"/>
                            <wps:spPr>
                              <a:xfrm>
                                <a:off x="6599469" y="1702605"/>
                                <a:ext cx="2917373" cy="1240066"/>
                              </a:xfrm>
                              <a:prstGeom prst="roundRect">
                                <a:avLst>
                                  <a:gd fmla="val 16667" name="adj"/>
                                </a:avLst>
                              </a:prstGeom>
                              <a:gradFill>
                                <a:gsLst>
                                  <a:gs pos="0">
                                    <a:srgbClr val="9AB5CE"/>
                                  </a:gs>
                                  <a:gs pos="50000">
                                    <a:srgbClr val="C1D1DF"/>
                                  </a:gs>
                                  <a:gs pos="100000">
                                    <a:srgbClr val="E1E8EE"/>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6690598" y="1739945"/>
                                <a:ext cx="2178373" cy="1202726"/>
                              </a:xfrm>
                              <a:prstGeom prst="rect">
                                <a:avLst/>
                              </a:prstGeom>
                              <a:noFill/>
                              <a:ln>
                                <a:noFill/>
                              </a:ln>
                            </wps:spPr>
                            <wps:txbx>
                              <w:txbxContent>
                                <w:p w:rsidR="00000000" w:rsidDel="00000000" w:rsidP="00000000" w:rsidRDefault="00000000" w:rsidRPr="00000000">
                                  <w:pPr>
                                    <w:spacing w:after="0" w:before="100" w:line="224.00000095367432"/>
                                    <w:ind w:left="0" w:right="0" w:firstLine="0"/>
                                    <w:jc w:val="center"/>
                                    <w:textDirection w:val="btLr"/>
                                  </w:pPr>
                                  <w:r w:rsidDel="00000000" w:rsidR="00000000" w:rsidRPr="00000000">
                                    <w:rPr>
                                      <w:rFonts w:ascii="MS Gothic" w:cs="MS Gothic" w:eastAsia="MS Gothic" w:hAnsi="MS Gothic"/>
                                      <w:b w:val="0"/>
                                      <w:i w:val="0"/>
                                      <w:smallCaps w:val="0"/>
                                      <w:strike w:val="0"/>
                                      <w:color w:val="000000"/>
                                      <w:sz w:val="22"/>
                                      <w:vertAlign w:val="baseline"/>
                                    </w:rPr>
                                    <w:t xml:space="preserve">学生</w:t>
                                  </w:r>
                                  <w:r w:rsidDel="00000000" w:rsidR="00000000" w:rsidRPr="00000000">
                                    <w:rPr>
                                      <w:rFonts w:ascii="SimSun" w:cs="SimSun" w:eastAsia="SimSun" w:hAnsi="SimSun"/>
                                      <w:b w:val="0"/>
                                      <w:i w:val="0"/>
                                      <w:smallCaps w:val="0"/>
                                      <w:strike w:val="0"/>
                                      <w:color w:val="000000"/>
                                      <w:sz w:val="22"/>
                                      <w:vertAlign w:val="baseline"/>
                                    </w:rPr>
                                    <w:t xml:space="preserve">们是否不断深化思考</w:t>
                                  </w:r>
                                  <w:r w:rsidDel="00000000" w:rsidR="00000000" w:rsidRPr="00000000">
                                    <w:rPr>
                                      <w:rFonts w:ascii="MS Gothic" w:cs="MS Gothic" w:eastAsia="MS Gothic" w:hAnsi="MS Gothic"/>
                                      <w:b w:val="0"/>
                                      <w:i w:val="0"/>
                                      <w:smallCaps w:val="0"/>
                                      <w:strike w:val="0"/>
                                      <w:color w:val="000000"/>
                                      <w:sz w:val="22"/>
                                      <w:vertAlign w:val="baseline"/>
                                    </w:rPr>
                                    <w:t xml:space="preserve">？</w:t>
                                  </w:r>
                                </w:p>
                                <w:p w:rsidR="00000000" w:rsidDel="00000000" w:rsidP="00000000" w:rsidRDefault="00000000" w:rsidRPr="00000000">
                                  <w:pPr>
                                    <w:spacing w:after="0" w:before="100" w:line="224.00000095367432"/>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MS Gothic" w:cs="MS Gothic" w:eastAsia="MS Gothic" w:hAnsi="MS Gothic"/>
                                      <w:b w:val="0"/>
                                      <w:i w:val="0"/>
                                      <w:smallCaps w:val="0"/>
                                      <w:strike w:val="0"/>
                                      <w:color w:val="000000"/>
                                      <w:sz w:val="22"/>
                                      <w:vertAlign w:val="baseline"/>
                                    </w:rPr>
                                    <w:t xml:space="preserve">是否所有学生都</w:t>
                                  </w:r>
                                  <w:r w:rsidDel="00000000" w:rsidR="00000000" w:rsidRPr="00000000">
                                    <w:rPr>
                                      <w:rFonts w:ascii="SimSun" w:cs="SimSun" w:eastAsia="SimSun" w:hAnsi="SimSun"/>
                                      <w:b w:val="0"/>
                                      <w:i w:val="0"/>
                                      <w:smallCaps w:val="0"/>
                                      <w:strike w:val="0"/>
                                      <w:color w:val="000000"/>
                                      <w:sz w:val="22"/>
                                      <w:vertAlign w:val="baseline"/>
                                    </w:rPr>
                                    <w:t xml:space="preserve">积极分享见解</w:t>
                                  </w:r>
                                  <w:r w:rsidDel="00000000" w:rsidR="00000000" w:rsidRPr="00000000">
                                    <w:rPr>
                                      <w:rFonts w:ascii="MS Gothic" w:cs="MS Gothic" w:eastAsia="MS Gothic" w:hAnsi="MS Gothic"/>
                                      <w:b w:val="0"/>
                                      <w:i w:val="0"/>
                                      <w:smallCaps w:val="0"/>
                                      <w:strike w:val="0"/>
                                      <w:color w:val="000000"/>
                                      <w:sz w:val="22"/>
                                      <w:vertAlign w:val="baseline"/>
                                    </w:rPr>
                                    <w:t xml:space="preserve">？</w:t>
                                  </w:r>
                                </w:p>
                                <w:p w:rsidR="00000000" w:rsidDel="00000000" w:rsidP="00000000" w:rsidRDefault="00000000" w:rsidRPr="00000000">
                                  <w:pPr>
                                    <w:spacing w:after="0" w:before="100" w:line="224.00000095367432"/>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MS Gothic" w:cs="MS Gothic" w:eastAsia="MS Gothic" w:hAnsi="MS Gothic"/>
                                      <w:b w:val="0"/>
                                      <w:i w:val="0"/>
                                      <w:smallCaps w:val="0"/>
                                      <w:strike w:val="0"/>
                                      <w:color w:val="000000"/>
                                      <w:sz w:val="22"/>
                                      <w:vertAlign w:val="baseline"/>
                                    </w:rPr>
                                    <w:t xml:space="preserve">安静的学生是否也参与</w:t>
                                  </w:r>
                                  <w:r w:rsidDel="00000000" w:rsidR="00000000" w:rsidRPr="00000000">
                                    <w:rPr>
                                      <w:rFonts w:ascii="SimSun" w:cs="SimSun" w:eastAsia="SimSun" w:hAnsi="SimSun"/>
                                      <w:b w:val="0"/>
                                      <w:i w:val="0"/>
                                      <w:smallCaps w:val="0"/>
                                      <w:strike w:val="0"/>
                                      <w:color w:val="000000"/>
                                      <w:sz w:val="22"/>
                                      <w:vertAlign w:val="baseline"/>
                                    </w:rPr>
                                    <w:t xml:space="preserve">对话</w:t>
                                  </w:r>
                                  <w:r w:rsidDel="00000000" w:rsidR="00000000" w:rsidRPr="00000000">
                                    <w:rPr>
                                      <w:rFonts w:ascii="MS Gothic" w:cs="MS Gothic" w:eastAsia="MS Gothic" w:hAnsi="MS Gothic"/>
                                      <w:b w:val="0"/>
                                      <w:i w:val="0"/>
                                      <w:smallCaps w:val="0"/>
                                      <w:strike w:val="0"/>
                                      <w:color w:val="000000"/>
                                      <w:sz w:val="22"/>
                                      <w:vertAlign w:val="baseline"/>
                                    </w:rPr>
                                    <w:t xml:space="preserve">？</w:t>
                                  </w:r>
                                </w:p>
                                <w:p w:rsidR="00000000" w:rsidDel="00000000" w:rsidP="00000000" w:rsidRDefault="00000000" w:rsidRPr="00000000">
                                  <w:pPr>
                                    <w:spacing w:after="0" w:before="100" w:line="224.00000095367432"/>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MS Gothic" w:cs="MS Gothic" w:eastAsia="MS Gothic" w:hAnsi="MS Gothic"/>
                                      <w:b w:val="0"/>
                                      <w:i w:val="0"/>
                                      <w:smallCaps w:val="0"/>
                                      <w:strike w:val="0"/>
                                      <w:color w:val="000000"/>
                                      <w:sz w:val="22"/>
                                      <w:vertAlign w:val="baseline"/>
                                    </w:rPr>
                                    <w:t xml:space="preserve">是否</w:t>
                                  </w:r>
                                  <w:r w:rsidDel="00000000" w:rsidR="00000000" w:rsidRPr="00000000">
                                    <w:rPr>
                                      <w:rFonts w:ascii="Calibri" w:cs="Calibri" w:eastAsia="Calibri" w:hAnsi="Calibri"/>
                                      <w:b w:val="0"/>
                                      <w:i w:val="0"/>
                                      <w:smallCaps w:val="0"/>
                                      <w:strike w:val="0"/>
                                      <w:color w:val="000000"/>
                                      <w:sz w:val="22"/>
                                      <w:vertAlign w:val="baseline"/>
                                    </w:rPr>
                                    <w:t xml:space="preserve">礼貌</w:t>
                                  </w:r>
                                  <w:r w:rsidDel="00000000" w:rsidR="00000000" w:rsidRPr="00000000">
                                    <w:rPr>
                                      <w:rFonts w:ascii="MS Gothic" w:cs="MS Gothic" w:eastAsia="MS Gothic" w:hAnsi="MS Gothic"/>
                                      <w:b w:val="0"/>
                                      <w:i w:val="0"/>
                                      <w:smallCaps w:val="0"/>
                                      <w:strike w:val="0"/>
                                      <w:color w:val="000000"/>
                                      <w:sz w:val="22"/>
                                      <w:vertAlign w:val="baseline"/>
                                    </w:rPr>
                                    <w:t xml:space="preserve">地</w:t>
                                  </w:r>
                                  <w:r w:rsidDel="00000000" w:rsidR="00000000" w:rsidRPr="00000000">
                                    <w:rPr>
                                      <w:rFonts w:ascii="SimSun" w:cs="SimSun" w:eastAsia="SimSun" w:hAnsi="SimSun"/>
                                      <w:b w:val="0"/>
                                      <w:i w:val="0"/>
                                      <w:smallCaps w:val="0"/>
                                      <w:strike w:val="0"/>
                                      <w:color w:val="000000"/>
                                      <w:sz w:val="22"/>
                                      <w:vertAlign w:val="baseline"/>
                                    </w:rPr>
                                    <w:t xml:space="preserve">质疑他人观点</w:t>
                                  </w:r>
                                  <w:r w:rsidDel="00000000" w:rsidR="00000000" w:rsidRPr="00000000">
                                    <w:rPr>
                                      <w:rFonts w:ascii="MS Gothic" w:cs="MS Gothic" w:eastAsia="MS Gothic" w:hAnsi="MS Gothic"/>
                                      <w:b w:val="0"/>
                                      <w:i w:val="0"/>
                                      <w:smallCaps w:val="0"/>
                                      <w:strike w:val="0"/>
                                      <w:color w:val="000000"/>
                                      <w:sz w:val="22"/>
                                      <w:vertAlign w:val="baseline"/>
                                    </w:rPr>
                                    <w:t xml:space="preserve">？</w:t>
                                  </w:r>
                                </w:p>
                                <w:p w:rsidR="00000000" w:rsidDel="00000000" w:rsidP="00000000" w:rsidRDefault="00000000" w:rsidRPr="00000000">
                                  <w:pPr>
                                    <w:spacing w:after="0" w:before="100" w:line="224.00000095367432"/>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MS Gothic" w:cs="MS Gothic" w:eastAsia="MS Gothic" w:hAnsi="MS Gothic"/>
                                      <w:b w:val="0"/>
                                      <w:i w:val="0"/>
                                      <w:smallCaps w:val="0"/>
                                      <w:strike w:val="0"/>
                                      <w:color w:val="000000"/>
                                      <w:sz w:val="22"/>
                                      <w:vertAlign w:val="baseline"/>
                                    </w:rPr>
                                    <w:t xml:space="preserve">是否在</w:t>
                                  </w:r>
                                  <w:r w:rsidDel="00000000" w:rsidR="00000000" w:rsidRPr="00000000">
                                    <w:rPr>
                                      <w:rFonts w:ascii="SimSun" w:cs="SimSun" w:eastAsia="SimSun" w:hAnsi="SimSun"/>
                                      <w:b w:val="0"/>
                                      <w:i w:val="0"/>
                                      <w:smallCaps w:val="0"/>
                                      <w:strike w:val="0"/>
                                      <w:color w:val="000000"/>
                                      <w:sz w:val="22"/>
                                      <w:vertAlign w:val="baseline"/>
                                    </w:rPr>
                                    <w:t xml:space="preserve">现有观点上进一步建构</w:t>
                                  </w:r>
                                  <w:r w:rsidDel="00000000" w:rsidR="00000000" w:rsidRPr="00000000">
                                    <w:rPr>
                                      <w:rFonts w:ascii="MS Gothic" w:cs="MS Gothic" w:eastAsia="MS Gothic" w:hAnsi="MS Gothic"/>
                                      <w:b w:val="0"/>
                                      <w:i w:val="0"/>
                                      <w:smallCaps w:val="0"/>
                                      <w:strike w:val="0"/>
                                      <w:color w:val="000000"/>
                                      <w:sz w:val="22"/>
                                      <w:vertAlign w:val="baseline"/>
                                    </w:rPr>
                                    <w:t xml:space="preserve">？</w:t>
                                  </w:r>
                                </w:p>
                              </w:txbxContent>
                            </wps:txbx>
                            <wps:bodyPr anchorCtr="0" anchor="t" bIns="45700" lIns="91425" spcFirstLastPara="1" rIns="91425" wrap="square" tIns="45700">
                              <a:noAutofit/>
                            </wps:bodyPr>
                          </wps:wsp>
                        </wpg:grpSp>
                        <wpg:grpSp>
                          <wpg:cNvGrpSpPr/>
                          <wpg:grpSpPr>
                            <a:xfrm>
                              <a:off x="6599469" y="3229839"/>
                              <a:ext cx="2917373" cy="1240067"/>
                              <a:chOff x="6599469" y="3229839"/>
                              <a:chExt cx="2917373" cy="1240067"/>
                            </a:xfrm>
                          </wpg:grpSpPr>
                          <wps:wsp>
                            <wps:cNvSpPr/>
                            <wps:cNvPr id="15" name="Shape 15"/>
                            <wps:spPr>
                              <a:xfrm>
                                <a:off x="6599469" y="3229839"/>
                                <a:ext cx="2917373" cy="1240067"/>
                              </a:xfrm>
                              <a:prstGeom prst="roundRect">
                                <a:avLst>
                                  <a:gd fmla="val 16667" name="adj"/>
                                </a:avLst>
                              </a:prstGeom>
                              <a:gradFill>
                                <a:gsLst>
                                  <a:gs pos="0">
                                    <a:srgbClr val="B49F9D"/>
                                  </a:gs>
                                  <a:gs pos="50000">
                                    <a:srgbClr val="D0C3C3"/>
                                  </a:gs>
                                  <a:gs pos="100000">
                                    <a:srgbClr val="E8E1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a:off x="6990025" y="3405861"/>
                                <a:ext cx="1792749" cy="973808"/>
                              </a:xfrm>
                              <a:prstGeom prst="rect">
                                <a:avLst/>
                              </a:prstGeom>
                              <a:noFill/>
                              <a:ln>
                                <a:noFill/>
                              </a:ln>
                            </wps:spPr>
                            <wps:txbx>
                              <w:txbxContent>
                                <w:p w:rsidR="00000000" w:rsidDel="00000000" w:rsidP="00000000" w:rsidRDefault="00000000" w:rsidRPr="00000000">
                                  <w:pPr>
                                    <w:spacing w:after="0" w:before="0" w:line="292.00000762939453"/>
                                    <w:ind w:left="13.999999761581421" w:right="13.999999761581421" w:firstLine="13.999999761581421"/>
                                    <w:jc w:val="center"/>
                                    <w:textDirection w:val="btLr"/>
                                  </w:pPr>
                                  <w:r w:rsidDel="00000000" w:rsidR="00000000" w:rsidRPr="00000000">
                                    <w:rPr>
                                      <w:rFonts w:ascii="MS Gothic" w:cs="MS Gothic" w:eastAsia="MS Gothic" w:hAnsi="MS Gothic"/>
                                      <w:b w:val="0"/>
                                      <w:i w:val="0"/>
                                      <w:smallCaps w:val="0"/>
                                      <w:strike w:val="0"/>
                                      <w:color w:val="000000"/>
                                      <w:sz w:val="22"/>
                                      <w:vertAlign w:val="baseline"/>
                                    </w:rPr>
                                    <w:t xml:space="preserve">使用工具</w:t>
                                  </w:r>
                                  <w:r w:rsidDel="00000000" w:rsidR="00000000" w:rsidRPr="00000000">
                                    <w:rPr>
                                      <w:rFonts w:ascii="Calibri" w:cs="Calibri" w:eastAsia="Calibri" w:hAnsi="Calibri"/>
                                      <w:b w:val="0"/>
                                      <w:i w:val="0"/>
                                      <w:smallCaps w:val="0"/>
                                      <w:strike w:val="0"/>
                                      <w:color w:val="000000"/>
                                      <w:sz w:val="22"/>
                                      <w:vertAlign w:val="baseline"/>
                                    </w:rPr>
                                    <w:t xml:space="preserve">2A</w:t>
                                  </w:r>
                                  <w:r w:rsidDel="00000000" w:rsidR="00000000" w:rsidRPr="00000000">
                                    <w:rPr>
                                      <w:rFonts w:ascii="MS Gothic" w:cs="MS Gothic" w:eastAsia="MS Gothic" w:hAnsi="MS Gothic"/>
                                      <w:b w:val="0"/>
                                      <w:i w:val="0"/>
                                      <w:smallCaps w:val="0"/>
                                      <w:strike w:val="0"/>
                                      <w:color w:val="000000"/>
                                      <w:sz w:val="22"/>
                                      <w:vertAlign w:val="baseline"/>
                                    </w:rPr>
                                    <w:t xml:space="preserve">和</w:t>
                                  </w:r>
                                  <w:r w:rsidDel="00000000" w:rsidR="00000000" w:rsidRPr="00000000">
                                    <w:rPr>
                                      <w:rFonts w:ascii="Calibri" w:cs="Calibri" w:eastAsia="Calibri" w:hAnsi="Calibri"/>
                                      <w:b w:val="0"/>
                                      <w:i w:val="0"/>
                                      <w:smallCaps w:val="0"/>
                                      <w:strike w:val="0"/>
                                      <w:color w:val="000000"/>
                                      <w:sz w:val="22"/>
                                      <w:vertAlign w:val="baseline"/>
                                    </w:rPr>
                                    <w:t xml:space="preserve">2C</w:t>
                                  </w:r>
                                  <w:r w:rsidDel="00000000" w:rsidR="00000000" w:rsidRPr="00000000">
                                    <w:rPr>
                                      <w:rFonts w:ascii="SimSun" w:cs="SimSun" w:eastAsia="SimSun" w:hAnsi="SimSun"/>
                                      <w:b w:val="0"/>
                                      <w:i w:val="0"/>
                                      <w:smallCaps w:val="0"/>
                                      <w:strike w:val="0"/>
                                      <w:color w:val="000000"/>
                                      <w:sz w:val="22"/>
                                      <w:vertAlign w:val="baseline"/>
                                    </w:rPr>
                                    <w:t xml:space="preserve">观察小组中</w:t>
                                  </w:r>
                                  <w:r w:rsidDel="00000000" w:rsidR="00000000" w:rsidRPr="00000000">
                                    <w:rPr>
                                      <w:rFonts w:ascii="Calibri" w:cs="Calibri" w:eastAsia="Calibri" w:hAnsi="Calibri"/>
                                      <w:b w:val="0"/>
                                      <w:i w:val="0"/>
                                      <w:smallCaps w:val="0"/>
                                      <w:strike w:val="0"/>
                                      <w:color w:val="000000"/>
                                      <w:sz w:val="22"/>
                                      <w:vertAlign w:val="baseline"/>
                                    </w:rPr>
                                    <w:t xml:space="preserve">程度不同</w:t>
                                  </w:r>
                                  <w:r w:rsidDel="00000000" w:rsidR="00000000" w:rsidRPr="00000000">
                                    <w:rPr>
                                      <w:rFonts w:ascii="MS Gothic" w:cs="MS Gothic" w:eastAsia="MS Gothic" w:hAnsi="MS Gothic"/>
                                      <w:b w:val="0"/>
                                      <w:i w:val="0"/>
                                      <w:smallCaps w:val="0"/>
                                      <w:strike w:val="0"/>
                                      <w:color w:val="000000"/>
                                      <w:sz w:val="22"/>
                                      <w:vertAlign w:val="baseline"/>
                                    </w:rPr>
                                    <w:t xml:space="preserve">的学生，以</w:t>
                                  </w:r>
                                  <w:r w:rsidDel="00000000" w:rsidR="00000000" w:rsidRPr="00000000">
                                    <w:rPr>
                                      <w:rFonts w:ascii="SimSun" w:cs="SimSun" w:eastAsia="SimSun" w:hAnsi="SimSun"/>
                                      <w:b w:val="0"/>
                                      <w:i w:val="0"/>
                                      <w:smallCaps w:val="0"/>
                                      <w:strike w:val="0"/>
                                      <w:color w:val="000000"/>
                                      <w:sz w:val="22"/>
                                      <w:vertAlign w:val="baseline"/>
                                    </w:rPr>
                                    <w:t xml:space="preserve">评估他们的参与度和对话质量</w:t>
                                  </w:r>
                                  <w:r w:rsidDel="00000000" w:rsidR="00000000" w:rsidRPr="00000000">
                                    <w:rPr>
                                      <w:rFonts w:ascii="Calibri" w:cs="Calibri" w:eastAsia="Calibri" w:hAnsi="Calibri"/>
                                      <w:b w:val="0"/>
                                      <w:i w:val="0"/>
                                      <w:smallCaps w:val="0"/>
                                      <w:strike w:val="0"/>
                                      <w:color w:val="000000"/>
                                      <w:sz w:val="22"/>
                                      <w:vertAlign w:val="baseline"/>
                                    </w:rPr>
                                    <w:t xml:space="preserve">。</w:t>
                                  </w:r>
                                </w:p>
                              </w:txbxContent>
                            </wps:txbx>
                            <wps:bodyPr anchorCtr="0" anchor="t" bIns="45700" lIns="91425" spcFirstLastPara="1" rIns="91425" wrap="square" tIns="45700">
                              <a:noAutofit/>
                            </wps:bodyPr>
                          </wps:wsp>
                        </wpg:grpSp>
                        <wpg:grpSp>
                          <wpg:cNvGrpSpPr/>
                          <wpg:grpSpPr>
                            <a:xfrm>
                              <a:off x="1956310" y="4707676"/>
                              <a:ext cx="2917373" cy="1240065"/>
                              <a:chOff x="1956310" y="4707676"/>
                              <a:chExt cx="2917373" cy="1240065"/>
                            </a:xfrm>
                          </wpg:grpSpPr>
                          <wps:wsp>
                            <wps:cNvSpPr/>
                            <wps:cNvPr id="18" name="Shape 18"/>
                            <wps:spPr>
                              <a:xfrm>
                                <a:off x="1956310" y="4707676"/>
                                <a:ext cx="2917373" cy="1240065"/>
                              </a:xfrm>
                              <a:prstGeom prst="roundRect">
                                <a:avLst>
                                  <a:gd fmla="val 16667" name="adj"/>
                                </a:avLst>
                              </a:prstGeom>
                              <a:gradFill>
                                <a:gsLst>
                                  <a:gs pos="0">
                                    <a:srgbClr val="93C1BB"/>
                                  </a:gs>
                                  <a:gs pos="50000">
                                    <a:srgbClr val="BED7D4"/>
                                  </a:gs>
                                  <a:gs pos="100000">
                                    <a:srgbClr val="DFEBE9"/>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9" name="Shape 19"/>
                            <wps:spPr>
                              <a:xfrm>
                                <a:off x="2432420" y="4793028"/>
                                <a:ext cx="2366201" cy="1088149"/>
                              </a:xfrm>
                              <a:prstGeom prst="rect">
                                <a:avLst/>
                              </a:prstGeom>
                              <a:noFill/>
                              <a:ln>
                                <a:noFill/>
                              </a:ln>
                            </wps:spPr>
                            <wps:txbx>
                              <w:txbxContent>
                                <w:p w:rsidR="00000000" w:rsidDel="00000000" w:rsidP="00000000" w:rsidRDefault="00000000" w:rsidRPr="00000000">
                                  <w:pPr>
                                    <w:spacing w:after="0" w:before="0" w:line="264.0000057220459"/>
                                    <w:ind w:left="0" w:right="0" w:firstLine="0"/>
                                    <w:jc w:val="center"/>
                                    <w:textDirection w:val="btLr"/>
                                  </w:pPr>
                                  <w:r w:rsidDel="00000000" w:rsidR="00000000" w:rsidRPr="00000000">
                                    <w:rPr>
                                      <w:rFonts w:ascii="MS Gothic" w:cs="MS Gothic" w:eastAsia="MS Gothic" w:hAnsi="MS Gothic"/>
                                      <w:b w:val="0"/>
                                      <w:i w:val="0"/>
                                      <w:smallCaps w:val="0"/>
                                      <w:strike w:val="0"/>
                                      <w:color w:val="000000"/>
                                      <w:sz w:val="22"/>
                                      <w:vertAlign w:val="baseline"/>
                                    </w:rPr>
                                    <w:t xml:space="preserve">学生</w:t>
                                  </w:r>
                                  <w:r w:rsidDel="00000000" w:rsidR="00000000" w:rsidRPr="00000000">
                                    <w:rPr>
                                      <w:rFonts w:ascii="SimSun" w:cs="SimSun" w:eastAsia="SimSun" w:hAnsi="SimSun"/>
                                      <w:b w:val="0"/>
                                      <w:i w:val="0"/>
                                      <w:smallCaps w:val="0"/>
                                      <w:strike w:val="0"/>
                                      <w:color w:val="000000"/>
                                      <w:sz w:val="22"/>
                                      <w:vertAlign w:val="baseline"/>
                                    </w:rPr>
                                    <w:t xml:space="preserve">们很少互相拓展观点，高水平的学生主要解释或陈述答案。低水平的学生参与较少，对话完全由高水平的学生主导，呈现出机械性参与或参与度极低</w:t>
                                  </w:r>
                                  <w:r w:rsidDel="00000000" w:rsidR="00000000" w:rsidRPr="00000000">
                                    <w:rPr>
                                      <w:rFonts w:ascii="Calibri" w:cs="Calibri" w:eastAsia="Calibri" w:hAnsi="Calibri"/>
                                      <w:b w:val="0"/>
                                      <w:i w:val="0"/>
                                      <w:smallCaps w:val="0"/>
                                      <w:strike w:val="0"/>
                                      <w:color w:val="000000"/>
                                      <w:sz w:val="22"/>
                                      <w:vertAlign w:val="baseline"/>
                                    </w:rPr>
                                    <w:t xml:space="preserve">。</w:t>
                                  </w:r>
                                </w:p>
                              </w:txbxContent>
                            </wps:txbx>
                            <wps:bodyPr anchorCtr="0" anchor="t" bIns="45700" lIns="91425" spcFirstLastPara="1" rIns="91425" wrap="square" tIns="45700">
                              <a:noAutofit/>
                            </wps:bodyPr>
                          </wps:wsp>
                        </wpg:grpSp>
                        <wpg:grpSp>
                          <wpg:cNvGrpSpPr/>
                          <wpg:grpSpPr>
                            <a:xfrm>
                              <a:off x="5101802" y="4681933"/>
                              <a:ext cx="2917373" cy="1240065"/>
                              <a:chOff x="5101802" y="4681933"/>
                              <a:chExt cx="2917373" cy="1240065"/>
                            </a:xfrm>
                          </wpg:grpSpPr>
                          <wps:wsp>
                            <wps:cNvSpPr/>
                            <wps:cNvPr id="21" name="Shape 21"/>
                            <wps:spPr>
                              <a:xfrm>
                                <a:off x="5101802" y="4681933"/>
                                <a:ext cx="2917373" cy="1240065"/>
                              </a:xfrm>
                              <a:prstGeom prst="roundRect">
                                <a:avLst>
                                  <a:gd fmla="val 16667" name="adj"/>
                                </a:avLst>
                              </a:prstGeom>
                              <a:gradFill>
                                <a:gsLst>
                                  <a:gs pos="0">
                                    <a:srgbClr val="B598AF"/>
                                  </a:gs>
                                  <a:gs pos="50000">
                                    <a:srgbClr val="D1C1CD"/>
                                  </a:gs>
                                  <a:gs pos="100000">
                                    <a:srgbClr val="E7E0E7"/>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2" name="Shape 22"/>
                            <wps:spPr>
                              <a:xfrm>
                                <a:off x="5665467" y="4822263"/>
                                <a:ext cx="1696222" cy="961103"/>
                              </a:xfrm>
                              <a:prstGeom prst="rect">
                                <a:avLst/>
                              </a:prstGeom>
                              <a:noFill/>
                              <a:ln>
                                <a:noFill/>
                              </a:ln>
                            </wps:spPr>
                            <wps:txbx>
                              <w:txbxContent>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SimSun" w:cs="SimSun" w:eastAsia="SimSun" w:hAnsi="SimSun"/>
                                      <w:b w:val="0"/>
                                      <w:i w:val="0"/>
                                      <w:smallCaps w:val="0"/>
                                      <w:strike w:val="0"/>
                                      <w:color w:val="000000"/>
                                      <w:sz w:val="22"/>
                                      <w:vertAlign w:val="baseline"/>
                                    </w:rPr>
                                    <w:t xml:space="preserve">对</w:t>
                                  </w:r>
                                  <w:r w:rsidDel="00000000" w:rsidR="00000000" w:rsidRPr="00000000">
                                    <w:rPr>
                                      <w:rFonts w:ascii="Calibri" w:cs="Calibri" w:eastAsia="Calibri" w:hAnsi="Calibri"/>
                                      <w:b w:val="0"/>
                                      <w:i w:val="0"/>
                                      <w:smallCaps w:val="0"/>
                                      <w:strike w:val="0"/>
                                      <w:color w:val="000000"/>
                                      <w:sz w:val="22"/>
                                      <w:vertAlign w:val="baseline"/>
                                    </w:rPr>
                                    <w:t xml:space="preserve">对话</w:t>
                                  </w:r>
                                  <w:r w:rsidDel="00000000" w:rsidR="00000000" w:rsidRPr="00000000">
                                    <w:rPr>
                                      <w:rFonts w:ascii="MS Gothic" w:cs="MS Gothic" w:eastAsia="MS Gothic" w:hAnsi="MS Gothic"/>
                                      <w:b w:val="0"/>
                                      <w:i w:val="0"/>
                                      <w:smallCaps w:val="0"/>
                                      <w:strike w:val="0"/>
                                      <w:color w:val="000000"/>
                                      <w:sz w:val="22"/>
                                      <w:vertAlign w:val="baseline"/>
                                    </w:rPr>
                                    <w:t xml:space="preserve">片段</w:t>
                                  </w:r>
                                  <w:r w:rsidDel="00000000" w:rsidR="00000000" w:rsidRPr="00000000">
                                    <w:rPr>
                                      <w:rFonts w:ascii="SimSun" w:cs="SimSun" w:eastAsia="SimSun" w:hAnsi="SimSun"/>
                                      <w:b w:val="0"/>
                                      <w:i w:val="0"/>
                                      <w:smallCaps w:val="0"/>
                                      <w:strike w:val="0"/>
                                      <w:color w:val="000000"/>
                                      <w:sz w:val="22"/>
                                      <w:vertAlign w:val="baseline"/>
                                    </w:rPr>
                                    <w:t xml:space="preserve">进行转录和编码，识别并统计每个</w:t>
                                  </w:r>
                                  <w:r w:rsidDel="00000000" w:rsidR="00000000" w:rsidRPr="00000000">
                                    <w:rPr>
                                      <w:rFonts w:ascii="Calibri" w:cs="Calibri" w:eastAsia="Calibri" w:hAnsi="Calibri"/>
                                      <w:b w:val="0"/>
                                      <w:i w:val="0"/>
                                      <w:smallCaps w:val="0"/>
                                      <w:strike w:val="0"/>
                                      <w:color w:val="000000"/>
                                      <w:sz w:val="22"/>
                                      <w:vertAlign w:val="baseline"/>
                                    </w:rPr>
                                    <w:t xml:space="preserve">编</w:t>
                                  </w:r>
                                  <w:r w:rsidDel="00000000" w:rsidR="00000000" w:rsidRPr="00000000">
                                    <w:rPr>
                                      <w:rFonts w:ascii="SimSun" w:cs="SimSun" w:eastAsia="SimSun" w:hAnsi="SimSun"/>
                                      <w:b w:val="0"/>
                                      <w:i w:val="0"/>
                                      <w:smallCaps w:val="0"/>
                                      <w:strike w:val="0"/>
                                      <w:color w:val="000000"/>
                                      <w:sz w:val="22"/>
                                      <w:vertAlign w:val="baseline"/>
                                    </w:rPr>
                                    <w:t xml:space="preserve">码（</w:t>
                                  </w:r>
                                  <w:r w:rsidDel="00000000" w:rsidR="00000000" w:rsidRPr="00000000">
                                    <w:rPr>
                                      <w:rFonts w:ascii="Calibri" w:cs="Calibri" w:eastAsia="Calibri" w:hAnsi="Calibri"/>
                                      <w:b w:val="0"/>
                                      <w:i w:val="0"/>
                                      <w:smallCaps w:val="0"/>
                                      <w:strike w:val="0"/>
                                      <w:color w:val="000000"/>
                                      <w:sz w:val="22"/>
                                      <w:vertAlign w:val="baseline"/>
                                    </w:rPr>
                                    <w:t xml:space="preserve">B</w:t>
                                  </w:r>
                                  <w:r w:rsidDel="00000000" w:rsidR="00000000" w:rsidRPr="00000000">
                                    <w:rPr>
                                      <w:rFonts w:ascii="MS Gothic" w:cs="MS Gothic" w:eastAsia="MS Gothic" w:hAnsi="MS Gothic"/>
                                      <w:b w:val="0"/>
                                      <w:i w:val="0"/>
                                      <w:smallCaps w:val="0"/>
                                      <w:strike w:val="0"/>
                                      <w:color w:val="000000"/>
                                      <w:sz w:val="22"/>
                                      <w:vertAlign w:val="baseline"/>
                                    </w:rPr>
                                    <w:t xml:space="preserve">、</w:t>
                                  </w:r>
                                  <w:r w:rsidDel="00000000" w:rsidR="00000000" w:rsidRPr="00000000">
                                    <w:rPr>
                                      <w:rFonts w:ascii="Calibri" w:cs="Calibri" w:eastAsia="Calibri" w:hAnsi="Calibri"/>
                                      <w:b w:val="0"/>
                                      <w:i w:val="0"/>
                                      <w:smallCaps w:val="0"/>
                                      <w:strike w:val="0"/>
                                      <w:color w:val="000000"/>
                                      <w:sz w:val="22"/>
                                      <w:vertAlign w:val="baseline"/>
                                    </w:rPr>
                                    <w:t xml:space="preserve">R</w:t>
                                  </w:r>
                                  <w:r w:rsidDel="00000000" w:rsidR="00000000" w:rsidRPr="00000000">
                                    <w:rPr>
                                      <w:rFonts w:ascii="MS Gothic" w:cs="MS Gothic" w:eastAsia="MS Gothic" w:hAnsi="MS Gothic"/>
                                      <w:b w:val="0"/>
                                      <w:i w:val="0"/>
                                      <w:smallCaps w:val="0"/>
                                      <w:strike w:val="0"/>
                                      <w:color w:val="000000"/>
                                      <w:sz w:val="22"/>
                                      <w:vertAlign w:val="baseline"/>
                                    </w:rPr>
                                    <w:t xml:space="preserve">、</w:t>
                                  </w:r>
                                  <w:r w:rsidDel="00000000" w:rsidR="00000000" w:rsidRPr="00000000">
                                    <w:rPr>
                                      <w:rFonts w:ascii="Calibri" w:cs="Calibri" w:eastAsia="Calibri" w:hAnsi="Calibri"/>
                                      <w:b w:val="0"/>
                                      <w:i w:val="0"/>
                                      <w:smallCaps w:val="0"/>
                                      <w:strike w:val="0"/>
                                      <w:color w:val="000000"/>
                                      <w:sz w:val="22"/>
                                      <w:vertAlign w:val="baseline"/>
                                    </w:rPr>
                                    <w:t xml:space="preserve">IR</w:t>
                                  </w:r>
                                  <w:r w:rsidDel="00000000" w:rsidR="00000000" w:rsidRPr="00000000">
                                    <w:rPr>
                                      <w:rFonts w:ascii="MS Gothic" w:cs="MS Gothic" w:eastAsia="MS Gothic" w:hAnsi="MS Gothic"/>
                                      <w:b w:val="0"/>
                                      <w:i w:val="0"/>
                                      <w:smallCaps w:val="0"/>
                                      <w:strike w:val="0"/>
                                      <w:color w:val="000000"/>
                                      <w:sz w:val="22"/>
                                      <w:vertAlign w:val="baseline"/>
                                    </w:rPr>
                                    <w:t xml:space="preserve">和</w:t>
                                  </w:r>
                                  <w:r w:rsidDel="00000000" w:rsidR="00000000" w:rsidRPr="00000000">
                                    <w:rPr>
                                      <w:rFonts w:ascii="Calibri" w:cs="Calibri" w:eastAsia="Calibri" w:hAnsi="Calibri"/>
                                      <w:b w:val="0"/>
                                      <w:i w:val="0"/>
                                      <w:smallCaps w:val="0"/>
                                      <w:strike w:val="0"/>
                                      <w:color w:val="000000"/>
                                      <w:sz w:val="22"/>
                                      <w:vertAlign w:val="baseline"/>
                                    </w:rPr>
                                    <w:t xml:space="preserve">CH</w:t>
                                  </w:r>
                                  <w:r w:rsidDel="00000000" w:rsidR="00000000" w:rsidRPr="00000000">
                                    <w:rPr>
                                      <w:rFonts w:ascii="MS Gothic" w:cs="MS Gothic" w:eastAsia="MS Gothic" w:hAnsi="MS Gothic"/>
                                      <w:b w:val="0"/>
                                      <w:i w:val="0"/>
                                      <w:smallCaps w:val="0"/>
                                      <w:strike w:val="0"/>
                                      <w:color w:val="000000"/>
                                      <w:sz w:val="22"/>
                                      <w:vertAlign w:val="baseline"/>
                                    </w:rPr>
                                    <w:t xml:space="preserve">）的出</w:t>
                                  </w:r>
                                  <w:r w:rsidDel="00000000" w:rsidR="00000000" w:rsidRPr="00000000">
                                    <w:rPr>
                                      <w:rFonts w:ascii="SimSun" w:cs="SimSun" w:eastAsia="SimSun" w:hAnsi="SimSun"/>
                                      <w:b w:val="0"/>
                                      <w:i w:val="0"/>
                                      <w:smallCaps w:val="0"/>
                                      <w:strike w:val="0"/>
                                      <w:color w:val="000000"/>
                                      <w:sz w:val="22"/>
                                      <w:vertAlign w:val="baseline"/>
                                    </w:rPr>
                                    <w:t xml:space="preserve">现次数</w:t>
                                  </w:r>
                                  <w:r w:rsidDel="00000000" w:rsidR="00000000" w:rsidRPr="00000000">
                                    <w:rPr>
                                      <w:rFonts w:ascii="MS Gothic" w:cs="MS Gothic" w:eastAsia="MS Gothic" w:hAnsi="MS Gothic"/>
                                      <w:b w:val="0"/>
                                      <w:i w:val="0"/>
                                      <w:smallCaps w:val="0"/>
                                      <w:strike w:val="0"/>
                                      <w:color w:val="000000"/>
                                      <w:sz w:val="22"/>
                                      <w:vertAlign w:val="baseline"/>
                                    </w:rPr>
                                    <w:t xml:space="preserve">。</w:t>
                                  </w:r>
                                </w:p>
                              </w:txbxContent>
                            </wps:txbx>
                            <wps:bodyPr anchorCtr="0" anchor="t" bIns="45700" lIns="91425" spcFirstLastPara="1" rIns="91425" wrap="square" tIns="45700">
                              <a:noAutofit/>
                            </wps:bodyPr>
                          </wps:wsp>
                        </wpg:grpSp>
                        <wpg:grpSp>
                          <wpg:cNvGrpSpPr/>
                          <wpg:grpSpPr>
                            <a:xfrm>
                              <a:off x="438150" y="3165079"/>
                              <a:ext cx="2917373" cy="1240065"/>
                              <a:chOff x="438150" y="3165079"/>
                              <a:chExt cx="2917373" cy="1240065"/>
                            </a:xfrm>
                          </wpg:grpSpPr>
                          <wps:wsp>
                            <wps:cNvSpPr/>
                            <wps:cNvPr id="24" name="Shape 24"/>
                            <wps:spPr>
                              <a:xfrm>
                                <a:off x="438150" y="3165079"/>
                                <a:ext cx="2917373" cy="1240065"/>
                              </a:xfrm>
                              <a:prstGeom prst="roundRect">
                                <a:avLst>
                                  <a:gd fmla="val 16667" name="adj"/>
                                </a:avLst>
                              </a:prstGeom>
                              <a:gradFill>
                                <a:gsLst>
                                  <a:gs pos="0">
                                    <a:srgbClr val="F3A08A"/>
                                  </a:gs>
                                  <a:gs pos="50000">
                                    <a:srgbClr val="F6C5B8"/>
                                  </a:gs>
                                  <a:gs pos="100000">
                                    <a:srgbClr val="FAE2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5" name="Shape 25"/>
                            <wps:spPr>
                              <a:xfrm>
                                <a:off x="873127" y="3315638"/>
                                <a:ext cx="2402461" cy="912429"/>
                              </a:xfrm>
                              <a:prstGeom prst="rect">
                                <a:avLst/>
                              </a:prstGeom>
                              <a:noFill/>
                              <a:ln>
                                <a:noFill/>
                              </a:ln>
                            </wps:spPr>
                            <wps:txbx>
                              <w:txbxContent>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MS Gothic" w:cs="MS Gothic" w:eastAsia="MS Gothic" w:hAnsi="MS Gothic"/>
                                      <w:b w:val="0"/>
                                      <w:i w:val="0"/>
                                      <w:smallCaps w:val="0"/>
                                      <w:strike w:val="0"/>
                                      <w:color w:val="000000"/>
                                      <w:sz w:val="22"/>
                                      <w:vertAlign w:val="baseline"/>
                                    </w:rPr>
                                    <w:t xml:space="preserve">共同建立</w:t>
                                  </w:r>
                                  <w:r w:rsidDel="00000000" w:rsidR="00000000" w:rsidRPr="00000000">
                                    <w:rPr>
                                      <w:rFonts w:ascii="SimSun" w:cs="SimSun" w:eastAsia="SimSun" w:hAnsi="SimSun"/>
                                      <w:b w:val="0"/>
                                      <w:i w:val="0"/>
                                      <w:smallCaps w:val="0"/>
                                      <w:strike w:val="0"/>
                                      <w:color w:val="000000"/>
                                      <w:sz w:val="22"/>
                                      <w:vertAlign w:val="baseline"/>
                                    </w:rPr>
                                    <w:t xml:space="preserve">对话基本规则</w:t>
                                  </w:r>
                                  <w:r w:rsidDel="00000000" w:rsidR="00000000" w:rsidRPr="00000000">
                                    <w:rPr>
                                      <w:rFonts w:ascii="MS Gothic" w:cs="MS Gothic" w:eastAsia="MS Gothic" w:hAnsi="MS Gothic"/>
                                      <w:b w:val="0"/>
                                      <w:i w:val="0"/>
                                      <w:smallCaps w:val="0"/>
                                      <w:strike w:val="0"/>
                                      <w:color w:val="000000"/>
                                      <w:sz w:val="22"/>
                                      <w:vertAlign w:val="baseline"/>
                                    </w:rPr>
                                    <w:t xml:space="preserve">。</w:t>
                                  </w:r>
                                </w:p>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MS Gothic" w:cs="MS Gothic" w:eastAsia="MS Gothic" w:hAnsi="MS Gothic"/>
                                      <w:b w:val="0"/>
                                      <w:i w:val="0"/>
                                      <w:smallCaps w:val="0"/>
                                      <w:strike w:val="0"/>
                                      <w:color w:val="000000"/>
                                      <w:sz w:val="22"/>
                                      <w:vertAlign w:val="baseline"/>
                                    </w:rPr>
                                    <w:t xml:space="preserve">探</w:t>
                                  </w:r>
                                  <w:r w:rsidDel="00000000" w:rsidR="00000000" w:rsidRPr="00000000">
                                    <w:rPr>
                                      <w:rFonts w:ascii="SimSun" w:cs="SimSun" w:eastAsia="SimSun" w:hAnsi="SimSun"/>
                                      <w:b w:val="0"/>
                                      <w:i w:val="0"/>
                                      <w:smallCaps w:val="0"/>
                                      <w:strike w:val="0"/>
                                      <w:color w:val="000000"/>
                                      <w:sz w:val="22"/>
                                      <w:vertAlign w:val="baseline"/>
                                    </w:rPr>
                                    <w:t xml:space="preserve">讨对话如何有助于所有学习者</w:t>
                                  </w:r>
                                  <w:r w:rsidDel="00000000" w:rsidR="00000000" w:rsidRPr="00000000">
                                    <w:rPr>
                                      <w:rFonts w:ascii="MS Gothic" w:cs="MS Gothic" w:eastAsia="MS Gothic" w:hAnsi="MS Gothic"/>
                                      <w:b w:val="0"/>
                                      <w:i w:val="0"/>
                                      <w:smallCaps w:val="0"/>
                                      <w:strike w:val="0"/>
                                      <w:color w:val="000000"/>
                                      <w:sz w:val="22"/>
                                      <w:vertAlign w:val="baseline"/>
                                    </w:rPr>
                                    <w:t xml:space="preserve">。</w:t>
                                  </w:r>
                                </w:p>
                                <w:p w:rsidR="00000000" w:rsidDel="00000000" w:rsidP="00000000" w:rsidRDefault="00000000" w:rsidRPr="00000000">
                                  <w:pPr>
                                    <w:spacing w:after="0" w:before="0" w:line="275.9999942779541"/>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MS Gothic" w:cs="MS Gothic" w:eastAsia="MS Gothic" w:hAnsi="MS Gothic"/>
                                      <w:b w:val="0"/>
                                      <w:i w:val="0"/>
                                      <w:smallCaps w:val="0"/>
                                      <w:strike w:val="0"/>
                                      <w:color w:val="000000"/>
                                      <w:sz w:val="22"/>
                                      <w:vertAlign w:val="baseline"/>
                                    </w:rPr>
                                    <w:t xml:space="preserve">引入</w:t>
                                  </w:r>
                                  <w:r w:rsidDel="00000000" w:rsidR="00000000" w:rsidRPr="00000000">
                                    <w:rPr>
                                      <w:rFonts w:ascii="SimSun" w:cs="SimSun" w:eastAsia="SimSun" w:hAnsi="SimSun"/>
                                      <w:b w:val="0"/>
                                      <w:i w:val="0"/>
                                      <w:smallCaps w:val="0"/>
                                      <w:strike w:val="0"/>
                                      <w:color w:val="000000"/>
                                      <w:sz w:val="22"/>
                                      <w:vertAlign w:val="baseline"/>
                                    </w:rPr>
                                    <w:t xml:space="preserve">对话语句结构</w:t>
                                  </w:r>
                                  <w:r w:rsidDel="00000000" w:rsidR="00000000" w:rsidRPr="00000000">
                                    <w:rPr>
                                      <w:rFonts w:ascii="MS Gothic" w:cs="MS Gothic" w:eastAsia="MS Gothic" w:hAnsi="MS Gothic"/>
                                      <w:b w:val="0"/>
                                      <w:i w:val="0"/>
                                      <w:smallCaps w:val="0"/>
                                      <w:strike w:val="0"/>
                                      <w:color w:val="000000"/>
                                      <w:sz w:val="22"/>
                                      <w:vertAlign w:val="baseline"/>
                                    </w:rPr>
                                    <w:t xml:space="preserv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MS Gothic" w:cs="MS Gothic" w:eastAsia="MS Gothic" w:hAnsi="MS Gothic"/>
                                      <w:b w:val="0"/>
                                      <w:i w:val="0"/>
                                      <w:smallCaps w:val="0"/>
                                      <w:strike w:val="0"/>
                                      <w:color w:val="000000"/>
                                      <w:sz w:val="22"/>
                                      <w:vertAlign w:val="baseline"/>
                                    </w:rPr>
                                    <w:t xml:space="preserve">培养</w:t>
                                  </w:r>
                                  <w:r w:rsidDel="00000000" w:rsidR="00000000" w:rsidRPr="00000000">
                                    <w:rPr>
                                      <w:rFonts w:ascii="Calibri" w:cs="Calibri" w:eastAsia="Calibri" w:hAnsi="Calibri"/>
                                      <w:b w:val="0"/>
                                      <w:i w:val="0"/>
                                      <w:smallCaps w:val="0"/>
                                      <w:strike w:val="0"/>
                                      <w:color w:val="000000"/>
                                      <w:sz w:val="22"/>
                                      <w:vertAlign w:val="baseline"/>
                                    </w:rPr>
                                    <w:t xml:space="preserve">对于</w:t>
                                  </w:r>
                                  <w:r w:rsidDel="00000000" w:rsidR="00000000" w:rsidRPr="00000000">
                                    <w:rPr>
                                      <w:rFonts w:ascii="SimSun" w:cs="SimSun" w:eastAsia="SimSun" w:hAnsi="SimSun"/>
                                      <w:b w:val="0"/>
                                      <w:i w:val="0"/>
                                      <w:smallCaps w:val="0"/>
                                      <w:strike w:val="0"/>
                                      <w:color w:val="000000"/>
                                      <w:sz w:val="22"/>
                                      <w:vertAlign w:val="baseline"/>
                                    </w:rPr>
                                    <w:t xml:space="preserve">对话</w:t>
                                  </w:r>
                                  <w:r w:rsidDel="00000000" w:rsidR="00000000" w:rsidRPr="00000000">
                                    <w:rPr>
                                      <w:rFonts w:ascii="Calibri" w:cs="Calibri" w:eastAsia="Calibri" w:hAnsi="Calibri"/>
                                      <w:b w:val="0"/>
                                      <w:i w:val="0"/>
                                      <w:smallCaps w:val="0"/>
                                      <w:strike w:val="0"/>
                                      <w:color w:val="000000"/>
                                      <w:sz w:val="22"/>
                                      <w:vertAlign w:val="baseline"/>
                                    </w:rPr>
                                    <w:t xml:space="preserve">好处</w:t>
                                  </w:r>
                                  <w:r w:rsidDel="00000000" w:rsidR="00000000" w:rsidRPr="00000000">
                                    <w:rPr>
                                      <w:rFonts w:ascii="MS Gothic" w:cs="MS Gothic" w:eastAsia="MS Gothic" w:hAnsi="MS Gothic"/>
                                      <w:b w:val="0"/>
                                      <w:i w:val="0"/>
                                      <w:smallCaps w:val="0"/>
                                      <w:strike w:val="0"/>
                                      <w:color w:val="000000"/>
                                      <w:sz w:val="22"/>
                                      <w:vertAlign w:val="baseline"/>
                                    </w:rPr>
                                    <w:t xml:space="preserve">的元</w:t>
                                  </w:r>
                                  <w:r w:rsidDel="00000000" w:rsidR="00000000" w:rsidRPr="00000000">
                                    <w:rPr>
                                      <w:rFonts w:ascii="SimSun" w:cs="SimSun" w:eastAsia="SimSun" w:hAnsi="SimSun"/>
                                      <w:b w:val="0"/>
                                      <w:i w:val="0"/>
                                      <w:smallCaps w:val="0"/>
                                      <w:strike w:val="0"/>
                                      <w:color w:val="000000"/>
                                      <w:sz w:val="22"/>
                                      <w:vertAlign w:val="baseline"/>
                                    </w:rPr>
                                    <w:t xml:space="preserve">认</w:t>
                                  </w:r>
                                  <w:r w:rsidDel="00000000" w:rsidR="00000000" w:rsidRPr="00000000">
                                    <w:rPr>
                                      <w:rFonts w:ascii="MS Gothic" w:cs="MS Gothic" w:eastAsia="MS Gothic" w:hAnsi="MS Gothic"/>
                                      <w:b w:val="0"/>
                                      <w:i w:val="0"/>
                                      <w:smallCaps w:val="0"/>
                                      <w:strike w:val="0"/>
                                      <w:color w:val="000000"/>
                                      <w:sz w:val="22"/>
                                      <w:vertAlign w:val="baseline"/>
                                    </w:rPr>
                                    <w:t xml:space="preserve">知</w:t>
                                  </w:r>
                                </w:p>
                              </w:txbxContent>
                            </wps:txbx>
                            <wps:bodyPr anchorCtr="0" anchor="t" bIns="45700" lIns="91425" spcFirstLastPara="1" rIns="91425" wrap="square" tIns="45700">
                              <a:noAutofit/>
                            </wps:bodyPr>
                          </wps:wsp>
                        </wpg:grpSp>
                        <wpg:grpSp>
                          <wpg:cNvGrpSpPr/>
                          <wpg:grpSpPr>
                            <a:xfrm>
                              <a:off x="438150" y="1702606"/>
                              <a:ext cx="2917373" cy="1240065"/>
                              <a:chOff x="438150" y="1702606"/>
                              <a:chExt cx="2917373" cy="1240065"/>
                            </a:xfrm>
                          </wpg:grpSpPr>
                          <wps:wsp>
                            <wps:cNvSpPr/>
                            <wps:cNvPr id="27" name="Shape 27"/>
                            <wps:spPr>
                              <a:xfrm>
                                <a:off x="438150" y="1702606"/>
                                <a:ext cx="2917373" cy="1240065"/>
                              </a:xfrm>
                              <a:prstGeom prst="roundRect">
                                <a:avLst>
                                  <a:gd fmla="val 16667" name="adj"/>
                                </a:avLst>
                              </a:prstGeom>
                              <a:gradFill>
                                <a:gsLst>
                                  <a:gs pos="0">
                                    <a:srgbClr val="EE8A8B"/>
                                  </a:gs>
                                  <a:gs pos="50000">
                                    <a:srgbClr val="F3B7B9"/>
                                  </a:gs>
                                  <a:gs pos="100000">
                                    <a:srgbClr val="F8DC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8" name="Shape 28"/>
                            <wps:spPr>
                              <a:xfrm>
                                <a:off x="927980" y="1824952"/>
                                <a:ext cx="2264592" cy="961103"/>
                              </a:xfrm>
                              <a:prstGeom prst="rect">
                                <a:avLst/>
                              </a:prstGeom>
                              <a:noFill/>
                              <a:ln>
                                <a:noFill/>
                              </a:ln>
                            </wps:spPr>
                            <wps:txbx>
                              <w:txbxContent>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SimSun" w:cs="SimSun" w:eastAsia="SimSun" w:hAnsi="SimSun"/>
                                      <w:b w:val="0"/>
                                      <w:i w:val="0"/>
                                      <w:smallCaps w:val="0"/>
                                      <w:strike w:val="0"/>
                                      <w:color w:val="000000"/>
                                      <w:sz w:val="22"/>
                                      <w:vertAlign w:val="baseline"/>
                                    </w:rPr>
                                    <w:t xml:space="preserve">对话在数量和质量上都有显著提升</w:t>
                                  </w:r>
                                  <w:r w:rsidDel="00000000" w:rsidR="00000000" w:rsidRPr="00000000">
                                    <w:rPr>
                                      <w:rFonts w:ascii="Calibri" w:cs="Calibri" w:eastAsia="Calibri" w:hAnsi="Calibri"/>
                                      <w:b w:val="0"/>
                                      <w:i w:val="0"/>
                                      <w:smallCaps w:val="0"/>
                                      <w:strike w:val="0"/>
                                      <w:color w:val="000000"/>
                                      <w:sz w:val="22"/>
                                      <w:vertAlign w:val="baseline"/>
                                    </w:rPr>
                                    <w:t xml:space="preserve"> - </w:t>
                                  </w:r>
                                  <w:r w:rsidDel="00000000" w:rsidR="00000000" w:rsidRPr="00000000">
                                    <w:rPr>
                                      <w:rFonts w:ascii="MS Gothic" w:cs="MS Gothic" w:eastAsia="MS Gothic" w:hAnsi="MS Gothic"/>
                                      <w:b w:val="0"/>
                                      <w:i w:val="0"/>
                                      <w:smallCaps w:val="0"/>
                                      <w:strike w:val="0"/>
                                      <w:color w:val="000000"/>
                                      <w:sz w:val="22"/>
                                      <w:vertAlign w:val="baseline"/>
                                    </w:rPr>
                                    <w:t xml:space="preserve">解</w:t>
                                  </w:r>
                                  <w:r w:rsidDel="00000000" w:rsidR="00000000" w:rsidRPr="00000000">
                                    <w:rPr>
                                      <w:rFonts w:ascii="SimSun" w:cs="SimSun" w:eastAsia="SimSun" w:hAnsi="SimSun"/>
                                      <w:b w:val="0"/>
                                      <w:i w:val="0"/>
                                      <w:smallCaps w:val="0"/>
                                      <w:strike w:val="0"/>
                                      <w:color w:val="000000"/>
                                      <w:sz w:val="22"/>
                                      <w:vertAlign w:val="baseline"/>
                                    </w:rPr>
                                    <w:t xml:space="preserve">释推理并深化观点。这种变化对学习有何影响？在能力相似的小组中，结果是否存在差异</w:t>
                                  </w:r>
                                  <w:r w:rsidDel="00000000" w:rsidR="00000000" w:rsidRPr="00000000">
                                    <w:rPr>
                                      <w:rFonts w:ascii="MS Gothic" w:cs="MS Gothic" w:eastAsia="MS Gothic" w:hAnsi="MS Gothic"/>
                                      <w:b w:val="0"/>
                                      <w:i w:val="0"/>
                                      <w:smallCaps w:val="0"/>
                                      <w:strike w:val="0"/>
                                      <w:color w:val="000000"/>
                                      <w:sz w:val="22"/>
                                      <w:vertAlign w:val="baseline"/>
                                    </w:rPr>
                                    <w:t xml:space="preserve">？</w:t>
                                  </w:r>
                                </w:p>
                              </w:txbxContent>
                            </wps:txbx>
                            <wps:bodyPr anchorCtr="0" anchor="t" bIns="45700" lIns="91425" spcFirstLastPara="1" rIns="91425" wrap="square" tIns="45700">
                              <a:noAutofit/>
                            </wps:bodyPr>
                          </wps:wsp>
                        </wpg:grpSp>
                        <wps:wsp>
                          <wps:cNvSpPr/>
                          <wps:cNvPr id="29" name="Shape 29"/>
                          <wps:spPr>
                            <a:xfrm>
                              <a:off x="3951808" y="2320088"/>
                              <a:ext cx="2051376" cy="2010509"/>
                            </a:xfrm>
                            <a:prstGeom prst="arc">
                              <a:avLst>
                                <a:gd fmla="val 15399189" name="adj1"/>
                                <a:gd fmla="val 14527644" name="adj2"/>
                              </a:avLst>
                            </a:prstGeom>
                            <a:noFill/>
                            <a:ln cap="flat" cmpd="sng" w="19050">
                              <a:solidFill>
                                <a:srgbClr val="C4BD97"/>
                              </a:solidFill>
                              <a:prstDash val="solid"/>
                              <a:round/>
                              <a:headEnd len="sm" w="sm" type="none"/>
                              <a:tailEnd len="med" w="med" type="triangl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304800</wp:posOffset>
                </wp:positionH>
                <wp:positionV relativeFrom="paragraph">
                  <wp:posOffset>800100</wp:posOffset>
                </wp:positionV>
                <wp:extent cx="9077960" cy="5217164"/>
                <wp:effectExtent b="0" l="0" r="0" t="0"/>
                <wp:wrapNone/>
                <wp:docPr id="3"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9077960" cy="521716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4241800</wp:posOffset>
                </wp:positionH>
                <wp:positionV relativeFrom="paragraph">
                  <wp:posOffset>12700</wp:posOffset>
                </wp:positionV>
                <wp:extent cx="1094740" cy="1126490"/>
                <wp:effectExtent b="0" l="0" r="0" t="0"/>
                <wp:wrapNone/>
                <wp:docPr id="11" name=""/>
                <a:graphic>
                  <a:graphicData uri="http://schemas.microsoft.com/office/word/2010/wordprocessingGroup">
                    <wpg:wgp>
                      <wpg:cNvGrpSpPr/>
                      <wpg:grpSpPr>
                        <a:xfrm>
                          <a:off x="4798625" y="3216750"/>
                          <a:ext cx="1094740" cy="1126490"/>
                          <a:chOff x="4798625" y="3216750"/>
                          <a:chExt cx="1094825" cy="1126900"/>
                        </a:xfrm>
                      </wpg:grpSpPr>
                      <wpg:grpSp>
                        <wpg:cNvGrpSpPr/>
                        <wpg:grpSpPr>
                          <a:xfrm>
                            <a:off x="4798630" y="3216755"/>
                            <a:ext cx="1094740" cy="1126490"/>
                            <a:chOff x="195946" y="0"/>
                            <a:chExt cx="1095375" cy="1126556"/>
                          </a:xfrm>
                        </wpg:grpSpPr>
                        <wps:wsp>
                          <wps:cNvSpPr/>
                          <wps:cNvPr id="4" name="Shape 4"/>
                          <wps:spPr>
                            <a:xfrm>
                              <a:off x="195946" y="0"/>
                              <a:ext cx="1095375" cy="11265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8" name="Shape 48"/>
                            <pic:cNvPicPr preferRelativeResize="0"/>
                          </pic:nvPicPr>
                          <pic:blipFill rotWithShape="1">
                            <a:blip r:embed="rId12">
                              <a:alphaModFix/>
                            </a:blip>
                            <a:srcRect b="0" l="0" r="0" t="0"/>
                            <a:stretch/>
                          </pic:blipFill>
                          <pic:spPr>
                            <a:xfrm>
                              <a:off x="272955" y="0"/>
                              <a:ext cx="941695" cy="941695"/>
                            </a:xfrm>
                            <a:prstGeom prst="rect">
                              <a:avLst/>
                            </a:prstGeom>
                            <a:noFill/>
                            <a:ln>
                              <a:noFill/>
                            </a:ln>
                          </pic:spPr>
                        </pic:pic>
                        <wps:wsp>
                          <wps:cNvSpPr/>
                          <wps:cNvPr id="49" name="Shape 49"/>
                          <wps:spPr>
                            <a:xfrm>
                              <a:off x="195946" y="723331"/>
                              <a:ext cx="1095375" cy="40322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SimSun" w:cs="SimSun" w:eastAsia="SimSun" w:hAnsi="SimSun"/>
                                    <w:b w:val="0"/>
                                    <w:i w:val="0"/>
                                    <w:smallCaps w:val="0"/>
                                    <w:strike w:val="0"/>
                                    <w:color w:val="ffffff"/>
                                    <w:sz w:val="144"/>
                                    <w:vertAlign w:val="baseline"/>
                                  </w:rPr>
                                  <w:t xml:space="preserve">兴趣与目标</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4241800</wp:posOffset>
                </wp:positionH>
                <wp:positionV relativeFrom="paragraph">
                  <wp:posOffset>12700</wp:posOffset>
                </wp:positionV>
                <wp:extent cx="1094740" cy="1126490"/>
                <wp:effectExtent b="0" l="0" r="0" t="0"/>
                <wp:wrapNone/>
                <wp:docPr id="11" name="image24.png"/>
                <a:graphic>
                  <a:graphicData uri="http://schemas.openxmlformats.org/drawingml/2006/picture">
                    <pic:pic>
                      <pic:nvPicPr>
                        <pic:cNvPr id="0" name="image24.png"/>
                        <pic:cNvPicPr preferRelativeResize="0"/>
                      </pic:nvPicPr>
                      <pic:blipFill>
                        <a:blip r:embed="rId7"/>
                        <a:srcRect/>
                        <a:stretch>
                          <a:fillRect/>
                        </a:stretch>
                      </pic:blipFill>
                      <pic:spPr>
                        <a:xfrm>
                          <a:off x="0" y="0"/>
                          <a:ext cx="1094740" cy="11264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-279399</wp:posOffset>
                </wp:positionH>
                <wp:positionV relativeFrom="paragraph">
                  <wp:posOffset>1536700</wp:posOffset>
                </wp:positionV>
                <wp:extent cx="1085850" cy="1112520"/>
                <wp:effectExtent b="0" l="0" r="0" t="0"/>
                <wp:wrapNone/>
                <wp:docPr id="12" name=""/>
                <a:graphic>
                  <a:graphicData uri="http://schemas.microsoft.com/office/word/2010/wordprocessingGroup">
                    <wpg:wgp>
                      <wpg:cNvGrpSpPr/>
                      <wpg:grpSpPr>
                        <a:xfrm>
                          <a:off x="4803075" y="3223725"/>
                          <a:ext cx="1085850" cy="1112520"/>
                          <a:chOff x="4803075" y="3223725"/>
                          <a:chExt cx="1086075" cy="1112775"/>
                        </a:xfrm>
                      </wpg:grpSpPr>
                      <wpg:grpSp>
                        <wpg:cNvGrpSpPr/>
                        <wpg:grpSpPr>
                          <a:xfrm>
                            <a:off x="4803076" y="3223740"/>
                            <a:ext cx="1085849" cy="1112520"/>
                            <a:chOff x="196703" y="0"/>
                            <a:chExt cx="1200091" cy="1270635"/>
                          </a:xfrm>
                        </wpg:grpSpPr>
                        <wps:wsp>
                          <wps:cNvSpPr/>
                          <wps:cNvPr id="4" name="Shape 4"/>
                          <wps:spPr>
                            <a:xfrm>
                              <a:off x="196703" y="0"/>
                              <a:ext cx="1200075" cy="12706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51" name="Shape 51"/>
                            <pic:cNvPicPr preferRelativeResize="0"/>
                          </pic:nvPicPr>
                          <pic:blipFill rotWithShape="1">
                            <a:blip r:embed="rId13">
                              <a:alphaModFix/>
                            </a:blip>
                            <a:srcRect b="0" l="0" r="0" t="0"/>
                            <a:stretch/>
                          </pic:blipFill>
                          <pic:spPr>
                            <a:xfrm>
                              <a:off x="276225" y="0"/>
                              <a:ext cx="1042670" cy="1042670"/>
                            </a:xfrm>
                            <a:prstGeom prst="rect">
                              <a:avLst/>
                            </a:prstGeom>
                            <a:noFill/>
                            <a:ln>
                              <a:noFill/>
                            </a:ln>
                          </pic:spPr>
                        </pic:pic>
                        <wps:wsp>
                          <wps:cNvSpPr/>
                          <wps:cNvPr id="52" name="Shape 52"/>
                          <wps:spPr>
                            <a:xfrm>
                              <a:off x="196703" y="809625"/>
                              <a:ext cx="1200091" cy="46101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144"/>
                                    <w:vertAlign w:val="baseline"/>
                                  </w:rPr>
                                  <w:t xml:space="preserve">回顾与反思</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-279399</wp:posOffset>
                </wp:positionH>
                <wp:positionV relativeFrom="paragraph">
                  <wp:posOffset>1536700</wp:posOffset>
                </wp:positionV>
                <wp:extent cx="1085850" cy="1112520"/>
                <wp:effectExtent b="0" l="0" r="0" t="0"/>
                <wp:wrapNone/>
                <wp:docPr id="12"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1085850" cy="11125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-266699</wp:posOffset>
                </wp:positionH>
                <wp:positionV relativeFrom="paragraph">
                  <wp:posOffset>3136900</wp:posOffset>
                </wp:positionV>
                <wp:extent cx="1037590" cy="1085850"/>
                <wp:effectExtent b="0" l="0" r="0" t="0"/>
                <wp:wrapNone/>
                <wp:docPr id="15" name=""/>
                <a:graphic>
                  <a:graphicData uri="http://schemas.microsoft.com/office/word/2010/wordprocessingGroup">
                    <wpg:wgp>
                      <wpg:cNvGrpSpPr/>
                      <wpg:grpSpPr>
                        <a:xfrm>
                          <a:off x="4827200" y="3237075"/>
                          <a:ext cx="1037590" cy="1085850"/>
                          <a:chOff x="4827200" y="3237075"/>
                          <a:chExt cx="1037750" cy="1085950"/>
                        </a:xfrm>
                      </wpg:grpSpPr>
                      <wpg:grpSp>
                        <wpg:cNvGrpSpPr/>
                        <wpg:grpSpPr>
                          <a:xfrm>
                            <a:off x="4827205" y="3237075"/>
                            <a:ext cx="1037590" cy="1085851"/>
                            <a:chOff x="10864" y="0"/>
                            <a:chExt cx="1128895" cy="1286119"/>
                          </a:xfrm>
                        </wpg:grpSpPr>
                        <wps:wsp>
                          <wps:cNvSpPr/>
                          <wps:cNvPr id="4" name="Shape 4"/>
                          <wps:spPr>
                            <a:xfrm>
                              <a:off x="10864" y="0"/>
                              <a:ext cx="1128875" cy="1286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0" name="Shape 60"/>
                            <pic:cNvPicPr preferRelativeResize="0"/>
                          </pic:nvPicPr>
                          <pic:blipFill rotWithShape="1">
                            <a:blip r:embed="rId14">
                              <a:alphaModFix/>
                            </a:blip>
                            <a:srcRect b="0" l="0" r="0" t="0"/>
                            <a:stretch/>
                          </pic:blipFill>
                          <pic:spPr>
                            <a:xfrm>
                              <a:off x="57150" y="0"/>
                              <a:ext cx="1036320" cy="1036320"/>
                            </a:xfrm>
                            <a:prstGeom prst="rect">
                              <a:avLst/>
                            </a:prstGeom>
                            <a:noFill/>
                            <a:ln>
                              <a:noFill/>
                            </a:ln>
                          </pic:spPr>
                        </pic:pic>
                        <wps:wsp>
                          <wps:cNvSpPr/>
                          <wps:cNvPr id="61" name="Shape 61"/>
                          <wps:spPr>
                            <a:xfrm>
                              <a:off x="10864" y="638095"/>
                              <a:ext cx="1128895" cy="648024"/>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144"/>
                                    <w:vertAlign w:val="baseline"/>
                                  </w:rPr>
                                  <w:t xml:space="preserve">行动计划</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-266699</wp:posOffset>
                </wp:positionH>
                <wp:positionV relativeFrom="paragraph">
                  <wp:posOffset>3136900</wp:posOffset>
                </wp:positionV>
                <wp:extent cx="1037590" cy="1085850"/>
                <wp:effectExtent b="0" l="0" r="0" t="0"/>
                <wp:wrapNone/>
                <wp:docPr id="15"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1037590" cy="10858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1282700</wp:posOffset>
                </wp:positionH>
                <wp:positionV relativeFrom="paragraph">
                  <wp:posOffset>4584700</wp:posOffset>
                </wp:positionV>
                <wp:extent cx="1076325" cy="1171575"/>
                <wp:effectExtent b="0" l="0" r="0" t="0"/>
                <wp:wrapNone/>
                <wp:docPr id="7" name=""/>
                <a:graphic>
                  <a:graphicData uri="http://schemas.microsoft.com/office/word/2010/wordprocessingGroup">
                    <wpg:wgp>
                      <wpg:cNvGrpSpPr/>
                      <wpg:grpSpPr>
                        <a:xfrm>
                          <a:off x="4807825" y="3194200"/>
                          <a:ext cx="1076325" cy="1171575"/>
                          <a:chOff x="4807825" y="3194200"/>
                          <a:chExt cx="1076650" cy="1172275"/>
                        </a:xfrm>
                      </wpg:grpSpPr>
                      <wpg:grpSp>
                        <wpg:cNvGrpSpPr/>
                        <wpg:grpSpPr>
                          <a:xfrm>
                            <a:off x="4807838" y="3194213"/>
                            <a:ext cx="1076325" cy="1171575"/>
                            <a:chOff x="59009" y="22224"/>
                            <a:chExt cx="1220688" cy="1366793"/>
                          </a:xfrm>
                        </wpg:grpSpPr>
                        <wps:wsp>
                          <wps:cNvSpPr/>
                          <wps:cNvPr id="4" name="Shape 4"/>
                          <wps:spPr>
                            <a:xfrm>
                              <a:off x="59009" y="22224"/>
                              <a:ext cx="1220675" cy="13667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38" name="Shape 38"/>
                            <pic:cNvPicPr preferRelativeResize="0"/>
                          </pic:nvPicPr>
                          <pic:blipFill rotWithShape="1">
                            <a:blip r:embed="rId15">
                              <a:alphaModFix/>
                            </a:blip>
                            <a:srcRect b="0" l="0" r="0" t="0"/>
                            <a:stretch/>
                          </pic:blipFill>
                          <pic:spPr>
                            <a:xfrm>
                              <a:off x="123825" y="22224"/>
                              <a:ext cx="1042670" cy="1042670"/>
                            </a:xfrm>
                            <a:prstGeom prst="rect">
                              <a:avLst/>
                            </a:prstGeom>
                            <a:noFill/>
                            <a:ln>
                              <a:noFill/>
                            </a:ln>
                          </pic:spPr>
                        </pic:pic>
                        <wps:wsp>
                          <wps:cNvSpPr/>
                          <wps:cNvPr id="39" name="Shape 39"/>
                          <wps:spPr>
                            <a:xfrm>
                              <a:off x="59009" y="549102"/>
                              <a:ext cx="1220688" cy="83991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144"/>
                                    <w:vertAlign w:val="baseline"/>
                                  </w:rPr>
                                  <w:t xml:space="preserve">阐释</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1282700</wp:posOffset>
                </wp:positionH>
                <wp:positionV relativeFrom="paragraph">
                  <wp:posOffset>4584700</wp:posOffset>
                </wp:positionV>
                <wp:extent cx="1076325" cy="1171575"/>
                <wp:effectExtent b="0" l="0" r="0" t="0"/>
                <wp:wrapNone/>
                <wp:docPr id="7"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1076325" cy="11715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7213600</wp:posOffset>
                </wp:positionH>
                <wp:positionV relativeFrom="paragraph">
                  <wp:posOffset>4610100</wp:posOffset>
                </wp:positionV>
                <wp:extent cx="1350010" cy="1066165"/>
                <wp:effectExtent b="0" l="0" r="0" t="0"/>
                <wp:wrapNone/>
                <wp:docPr id="9" name=""/>
                <a:graphic>
                  <a:graphicData uri="http://schemas.microsoft.com/office/word/2010/wordprocessingGroup">
                    <wpg:wgp>
                      <wpg:cNvGrpSpPr/>
                      <wpg:grpSpPr>
                        <a:xfrm>
                          <a:off x="4670975" y="3246900"/>
                          <a:ext cx="1350010" cy="1066165"/>
                          <a:chOff x="4670975" y="3246900"/>
                          <a:chExt cx="1350225" cy="1066275"/>
                        </a:xfrm>
                      </wpg:grpSpPr>
                      <wpg:grpSp>
                        <wpg:cNvGrpSpPr/>
                        <wpg:grpSpPr>
                          <a:xfrm>
                            <a:off x="4670995" y="3246918"/>
                            <a:ext cx="1350010" cy="1066165"/>
                            <a:chOff x="53684" y="0"/>
                            <a:chExt cx="1568425" cy="1267901"/>
                          </a:xfrm>
                        </wpg:grpSpPr>
                        <wps:wsp>
                          <wps:cNvSpPr/>
                          <wps:cNvPr id="4" name="Shape 4"/>
                          <wps:spPr>
                            <a:xfrm>
                              <a:off x="53684" y="0"/>
                              <a:ext cx="1568425" cy="1267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4" name="Shape 44"/>
                            <pic:cNvPicPr preferRelativeResize="0"/>
                          </pic:nvPicPr>
                          <pic:blipFill rotWithShape="1">
                            <a:blip r:embed="rId16">
                              <a:alphaModFix/>
                            </a:blip>
                            <a:srcRect b="0" l="0" r="0" t="0"/>
                            <a:stretch/>
                          </pic:blipFill>
                          <pic:spPr>
                            <a:xfrm>
                              <a:off x="295275" y="0"/>
                              <a:ext cx="1027430" cy="1027430"/>
                            </a:xfrm>
                            <a:prstGeom prst="rect">
                              <a:avLst/>
                            </a:prstGeom>
                            <a:noFill/>
                            <a:ln>
                              <a:noFill/>
                            </a:ln>
                          </pic:spPr>
                        </pic:pic>
                        <wps:wsp>
                          <wps:cNvSpPr/>
                          <wps:cNvPr id="45" name="Shape 45"/>
                          <wps:spPr>
                            <a:xfrm>
                              <a:off x="53684" y="658526"/>
                              <a:ext cx="1568425" cy="60937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144"/>
                                    <w:vertAlign w:val="baseline"/>
                                  </w:rPr>
                                  <w:t xml:space="preserve">数据处理</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7213600</wp:posOffset>
                </wp:positionH>
                <wp:positionV relativeFrom="paragraph">
                  <wp:posOffset>4610100</wp:posOffset>
                </wp:positionV>
                <wp:extent cx="1350010" cy="1066165"/>
                <wp:effectExtent b="0" l="0" r="0" t="0"/>
                <wp:wrapNone/>
                <wp:docPr id="9"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1350010" cy="10661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8521700</wp:posOffset>
                </wp:positionH>
                <wp:positionV relativeFrom="paragraph">
                  <wp:posOffset>3162300</wp:posOffset>
                </wp:positionV>
                <wp:extent cx="1381125" cy="1021080"/>
                <wp:effectExtent b="0" l="0" r="0" t="0"/>
                <wp:wrapNone/>
                <wp:docPr id="19" name=""/>
                <a:graphic>
                  <a:graphicData uri="http://schemas.microsoft.com/office/word/2010/wordprocessingGroup">
                    <wpg:wgp>
                      <wpg:cNvGrpSpPr/>
                      <wpg:grpSpPr>
                        <a:xfrm>
                          <a:off x="4655425" y="3269450"/>
                          <a:ext cx="1381125" cy="1021080"/>
                          <a:chOff x="4655425" y="3269450"/>
                          <a:chExt cx="1381275" cy="1021200"/>
                        </a:xfrm>
                      </wpg:grpSpPr>
                      <wpg:grpSp>
                        <wpg:cNvGrpSpPr/>
                        <wpg:grpSpPr>
                          <a:xfrm>
                            <a:off x="4655438" y="3269460"/>
                            <a:ext cx="1381125" cy="1021080"/>
                            <a:chOff x="5179" y="0"/>
                            <a:chExt cx="1574694" cy="1232535"/>
                          </a:xfrm>
                        </wpg:grpSpPr>
                        <wps:wsp>
                          <wps:cNvSpPr/>
                          <wps:cNvPr id="4" name="Shape 4"/>
                          <wps:spPr>
                            <a:xfrm>
                              <a:off x="5179" y="0"/>
                              <a:ext cx="1574675" cy="12325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92" name="Shape 92"/>
                            <pic:cNvPicPr preferRelativeResize="0"/>
                          </pic:nvPicPr>
                          <pic:blipFill rotWithShape="1">
                            <a:blip r:embed="rId17">
                              <a:alphaModFix/>
                            </a:blip>
                            <a:srcRect b="0" l="0" r="0" t="0"/>
                            <a:stretch/>
                          </pic:blipFill>
                          <pic:spPr>
                            <a:xfrm>
                              <a:off x="276225" y="0"/>
                              <a:ext cx="1027430" cy="1027430"/>
                            </a:xfrm>
                            <a:prstGeom prst="rect">
                              <a:avLst/>
                            </a:prstGeom>
                            <a:noFill/>
                            <a:ln>
                              <a:noFill/>
                            </a:ln>
                          </pic:spPr>
                        </pic:pic>
                        <wps:wsp>
                          <wps:cNvSpPr/>
                          <wps:cNvPr id="93" name="Shape 93"/>
                          <wps:spPr>
                            <a:xfrm>
                              <a:off x="5179" y="771525"/>
                              <a:ext cx="1574694" cy="46101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144"/>
                                    <w:vertAlign w:val="baseline"/>
                                  </w:rPr>
                                  <w:t xml:space="preserve">探究计划与方法</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8521700</wp:posOffset>
                </wp:positionH>
                <wp:positionV relativeFrom="paragraph">
                  <wp:posOffset>3162300</wp:posOffset>
                </wp:positionV>
                <wp:extent cx="1381125" cy="1021080"/>
                <wp:effectExtent b="0" l="0" r="0" t="0"/>
                <wp:wrapNone/>
                <wp:docPr id="19" name="image32.png"/>
                <a:graphic>
                  <a:graphicData uri="http://schemas.openxmlformats.org/drawingml/2006/picture">
                    <pic:pic>
                      <pic:nvPicPr>
                        <pic:cNvPr id="0" name="image32.png"/>
                        <pic:cNvPicPr preferRelativeResize="0"/>
                      </pic:nvPicPr>
                      <pic:blipFill>
                        <a:blip r:embed="rId7"/>
                        <a:srcRect/>
                        <a:stretch>
                          <a:fillRect/>
                        </a:stretch>
                      </pic:blipFill>
                      <pic:spPr>
                        <a:xfrm>
                          <a:off x="0" y="0"/>
                          <a:ext cx="1381125" cy="10210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8547100</wp:posOffset>
                </wp:positionH>
                <wp:positionV relativeFrom="paragraph">
                  <wp:posOffset>1536700</wp:posOffset>
                </wp:positionV>
                <wp:extent cx="1304925" cy="1102995"/>
                <wp:effectExtent b="0" l="0" r="0" t="0"/>
                <wp:wrapNone/>
                <wp:docPr id="14" name=""/>
                <a:graphic>
                  <a:graphicData uri="http://schemas.microsoft.com/office/word/2010/wordprocessingGroup">
                    <wpg:wgp>
                      <wpg:cNvGrpSpPr/>
                      <wpg:grpSpPr>
                        <a:xfrm>
                          <a:off x="4693525" y="3228500"/>
                          <a:ext cx="1304925" cy="1102995"/>
                          <a:chOff x="4693525" y="3228500"/>
                          <a:chExt cx="1305000" cy="1103050"/>
                        </a:xfrm>
                      </wpg:grpSpPr>
                      <wpg:grpSp>
                        <wpg:cNvGrpSpPr/>
                        <wpg:grpSpPr>
                          <a:xfrm>
                            <a:off x="4693538" y="3228503"/>
                            <a:ext cx="1304925" cy="1102995"/>
                            <a:chOff x="159913" y="0"/>
                            <a:chExt cx="1305283" cy="1103804"/>
                          </a:xfrm>
                        </wpg:grpSpPr>
                        <wps:wsp>
                          <wps:cNvSpPr/>
                          <wps:cNvPr id="4" name="Shape 4"/>
                          <wps:spPr>
                            <a:xfrm>
                              <a:off x="159913" y="0"/>
                              <a:ext cx="1305275" cy="1103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7" name="Shape 57"/>
                          <wps:spPr>
                            <a:xfrm>
                              <a:off x="159913" y="485818"/>
                              <a:ext cx="1305283" cy="617986"/>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144"/>
                                    <w:vertAlign w:val="baseline"/>
                                  </w:rPr>
                                  <w:t xml:space="preserve">焦点与探究问题</w:t>
                                </w:r>
                              </w:p>
                            </w:txbxContent>
                          </wps:txbx>
                          <wps:bodyPr anchorCtr="0" anchor="ctr" bIns="91425" lIns="91425" spcFirstLastPara="1" rIns="91425" wrap="square" tIns="91425">
                            <a:noAutofit/>
                          </wps:bodyPr>
                        </wps:wsp>
                        <pic:pic>
                          <pic:nvPicPr>
                            <pic:cNvPr id="58" name="Shape 58"/>
                            <pic:cNvPicPr preferRelativeResize="0"/>
                          </pic:nvPicPr>
                          <pic:blipFill rotWithShape="1">
                            <a:blip r:embed="rId18">
                              <a:alphaModFix/>
                            </a:blip>
                            <a:srcRect b="0" l="0" r="0" t="0"/>
                            <a:stretch/>
                          </pic:blipFill>
                          <pic:spPr>
                            <a:xfrm>
                              <a:off x="368490" y="0"/>
                              <a:ext cx="914400" cy="900752"/>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8547100</wp:posOffset>
                </wp:positionH>
                <wp:positionV relativeFrom="paragraph">
                  <wp:posOffset>1536700</wp:posOffset>
                </wp:positionV>
                <wp:extent cx="1304925" cy="1102995"/>
                <wp:effectExtent b="0" l="0" r="0" t="0"/>
                <wp:wrapNone/>
                <wp:docPr id="14"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1304925" cy="11029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-546099</wp:posOffset>
                </wp:positionH>
                <wp:positionV relativeFrom="paragraph">
                  <wp:posOffset>304800</wp:posOffset>
                </wp:positionV>
                <wp:extent cx="2934335" cy="286385"/>
                <wp:effectExtent b="0" l="0" r="0" t="0"/>
                <wp:wrapNone/>
                <wp:docPr id="10" name=""/>
                <a:graphic>
                  <a:graphicData uri="http://schemas.microsoft.com/office/word/2010/wordprocessingShape">
                    <wps:wsp>
                      <wps:cNvSpPr/>
                      <wps:cNvPr id="46" name="Shape 46"/>
                      <wps:spPr>
                        <a:xfrm>
                          <a:off x="3883595" y="3641570"/>
                          <a:ext cx="2924810" cy="276860"/>
                        </a:xfrm>
                        <a:prstGeom prst="rect">
                          <a:avLst/>
                        </a:prstGeom>
                        <a:noFill/>
                        <a:ln>
                          <a:noFill/>
                        </a:ln>
                      </wps:spPr>
                      <wps:txbx>
                        <w:txbxContent>
                          <w:p w:rsidR="00000000" w:rsidDel="00000000" w:rsidP="00000000" w:rsidRDefault="00000000" w:rsidRPr="00000000">
                            <w:pPr>
                              <w:spacing w:after="0" w:before="0" w:line="240"/>
                              <w:ind w:left="13.999999761581421" w:right="0" w:firstLine="0"/>
                              <w:jc w:val="center"/>
                              <w:textDirection w:val="btLr"/>
                            </w:pPr>
                            <w:r w:rsidDel="00000000" w:rsidR="00000000" w:rsidRPr="00000000">
                              <w:rPr>
                                <w:rFonts w:ascii="MS Gothic" w:cs="MS Gothic" w:eastAsia="MS Gothic" w:hAnsi="MS Gothic"/>
                                <w:b w:val="0"/>
                                <w:i w:val="0"/>
                                <w:smallCaps w:val="0"/>
                                <w:strike w:val="0"/>
                                <w:color w:val="800000"/>
                                <w:sz w:val="32"/>
                                <w:vertAlign w:val="baseline"/>
                              </w:rPr>
                              <w:t xml:space="preserve">反思性探究循</w:t>
                            </w:r>
                            <w:r w:rsidDel="00000000" w:rsidR="00000000" w:rsidRPr="00000000">
                              <w:rPr>
                                <w:rFonts w:ascii="SimSun" w:cs="SimSun" w:eastAsia="SimSun" w:hAnsi="SimSun"/>
                                <w:b w:val="0"/>
                                <w:i w:val="0"/>
                                <w:smallCaps w:val="0"/>
                                <w:strike w:val="0"/>
                                <w:color w:val="800000"/>
                                <w:sz w:val="32"/>
                                <w:vertAlign w:val="baseline"/>
                              </w:rPr>
                              <w:t xml:space="preserve">环</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-546099</wp:posOffset>
                </wp:positionH>
                <wp:positionV relativeFrom="paragraph">
                  <wp:posOffset>304800</wp:posOffset>
                </wp:positionV>
                <wp:extent cx="2934335" cy="286385"/>
                <wp:effectExtent b="0" l="0" r="0" t="0"/>
                <wp:wrapNone/>
                <wp:docPr id="10"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2934335" cy="2863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6985000</wp:posOffset>
                </wp:positionH>
                <wp:positionV relativeFrom="paragraph">
                  <wp:posOffset>292100</wp:posOffset>
                </wp:positionV>
                <wp:extent cx="2200910" cy="286385"/>
                <wp:effectExtent b="0" l="0" r="0" t="0"/>
                <wp:wrapNone/>
                <wp:docPr id="4" name=""/>
                <a:graphic>
                  <a:graphicData uri="http://schemas.microsoft.com/office/word/2010/wordprocessingShape">
                    <wps:wsp>
                      <wps:cNvSpPr/>
                      <wps:cNvPr id="30" name="Shape 30"/>
                      <wps:spPr>
                        <a:xfrm>
                          <a:off x="4250308" y="3641570"/>
                          <a:ext cx="2191385" cy="276860"/>
                        </a:xfrm>
                        <a:prstGeom prst="rect">
                          <a:avLst/>
                        </a:prstGeom>
                        <a:noFill/>
                        <a:ln>
                          <a:noFill/>
                        </a:ln>
                      </wps:spPr>
                      <wps:txbx>
                        <w:txbxContent>
                          <w:p w:rsidR="00000000" w:rsidDel="00000000" w:rsidP="00000000" w:rsidRDefault="00000000" w:rsidRPr="00000000">
                            <w:pPr>
                              <w:spacing w:after="0" w:before="0" w:line="240"/>
                              <w:ind w:left="13.999999761581421" w:right="0" w:firstLine="0"/>
                              <w:jc w:val="left"/>
                              <w:textDirection w:val="btLr"/>
                            </w:pPr>
                            <w:r w:rsidDel="00000000" w:rsidR="00000000" w:rsidRPr="00000000">
                              <w:rPr>
                                <w:rFonts w:ascii="MS Gothic" w:cs="MS Gothic" w:eastAsia="MS Gothic" w:hAnsi="MS Gothic"/>
                                <w:b w:val="0"/>
                                <w:i w:val="0"/>
                                <w:smallCaps w:val="0"/>
                                <w:strike w:val="0"/>
                                <w:color w:val="800000"/>
                                <w:sz w:val="32"/>
                                <w:vertAlign w:val="baseline"/>
                              </w:rPr>
                              <w:t xml:space="preserve">姓名</w:t>
                            </w:r>
                            <w:r w:rsidDel="00000000" w:rsidR="00000000" w:rsidRPr="00000000">
                              <w:rPr>
                                <w:rFonts w:ascii="Arial" w:cs="Arial" w:eastAsia="Arial" w:hAnsi="Arial"/>
                                <w:b w:val="0"/>
                                <w:i w:val="0"/>
                                <w:smallCaps w:val="0"/>
                                <w:strike w:val="0"/>
                                <w:color w:val="800000"/>
                                <w:sz w:val="32"/>
                                <w:vertAlign w:val="baseline"/>
                              </w:rPr>
                              <w:t xml:space="preserve">: </w:t>
                            </w:r>
                            <w:r w:rsidDel="00000000" w:rsidR="00000000" w:rsidRPr="00000000">
                              <w:rPr>
                                <w:rFonts w:ascii="MS Gothic" w:cs="MS Gothic" w:eastAsia="MS Gothic" w:hAnsi="MS Gothic"/>
                                <w:b w:val="0"/>
                                <w:i w:val="0"/>
                                <w:smallCaps w:val="0"/>
                                <w:strike w:val="0"/>
                                <w:color w:val="800000"/>
                                <w:sz w:val="32"/>
                                <w:vertAlign w:val="baseline"/>
                              </w:rPr>
                              <w:t xml:space="preserve">朱莉</w:t>
                            </w:r>
                            <w:r w:rsidDel="00000000" w:rsidR="00000000" w:rsidRPr="00000000">
                              <w:rPr>
                                <w:rFonts w:ascii="SimSun" w:cs="SimSun" w:eastAsia="SimSun" w:hAnsi="SimSun"/>
                                <w:b w:val="0"/>
                                <w:i w:val="0"/>
                                <w:smallCaps w:val="0"/>
                                <w:strike w:val="0"/>
                                <w:color w:val="800000"/>
                                <w:sz w:val="32"/>
                                <w:vertAlign w:val="baseline"/>
                              </w:rPr>
                              <w:t xml:space="preserve">娅</w:t>
                            </w:r>
                            <w:r w:rsidDel="00000000" w:rsidR="00000000" w:rsidRPr="00000000">
                              <w:rPr>
                                <w:rFonts w:ascii="Arial" w:cs="Arial" w:eastAsia="Arial" w:hAnsi="Arial"/>
                                <w:b w:val="0"/>
                                <w:i w:val="0"/>
                                <w:smallCaps w:val="0"/>
                                <w:strike w:val="0"/>
                                <w:color w:val="800000"/>
                                <w:sz w:val="32"/>
                                <w:vertAlign w:val="baseline"/>
                              </w:rPr>
                              <w:t xml:space="preserve">·</w:t>
                            </w:r>
                            <w:r w:rsidDel="00000000" w:rsidR="00000000" w:rsidRPr="00000000">
                              <w:rPr>
                                <w:rFonts w:ascii="MS Gothic" w:cs="MS Gothic" w:eastAsia="MS Gothic" w:hAnsi="MS Gothic"/>
                                <w:b w:val="0"/>
                                <w:i w:val="0"/>
                                <w:smallCaps w:val="0"/>
                                <w:strike w:val="0"/>
                                <w:color w:val="800000"/>
                                <w:sz w:val="32"/>
                                <w:vertAlign w:val="baseline"/>
                              </w:rPr>
                              <w:t xml:space="preserve">蒙克斯</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6985000</wp:posOffset>
                </wp:positionH>
                <wp:positionV relativeFrom="paragraph">
                  <wp:posOffset>292100</wp:posOffset>
                </wp:positionV>
                <wp:extent cx="2200910" cy="286385"/>
                <wp:effectExtent b="0" l="0" r="0" t="0"/>
                <wp:wrapNone/>
                <wp:docPr id="4"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2200910" cy="286385"/>
                        </a:xfrm>
                        <a:prstGeom prst="rect"/>
                        <a:ln/>
                      </pic:spPr>
                    </pic:pic>
                  </a:graphicData>
                </a:graphic>
              </wp:anchor>
            </w:drawing>
          </mc:Fallback>
        </mc:AlternateConten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color w:val="800000"/>
          <w:sz w:val="28"/>
          <w:szCs w:val="28"/>
        </w:rPr>
      </w:pPr>
      <w:r w:rsidDel="00000000" w:rsidR="00000000" w:rsidRPr="00000000">
        <w:rPr>
          <w:rFonts w:ascii="Gungsuh" w:cs="Gungsuh" w:eastAsia="Gungsuh" w:hAnsi="Gungsuh"/>
          <w:color w:val="800000"/>
          <w:sz w:val="28"/>
          <w:szCs w:val="28"/>
          <w:rtl w:val="0"/>
        </w:rPr>
        <w:t xml:space="preserve">编码模板 </w:t>
      </w:r>
    </w:p>
    <w:p w:rsidR="00000000" w:rsidDel="00000000" w:rsidP="00000000" w:rsidRDefault="00000000" w:rsidRPr="00000000" w14:paraId="00000057">
      <w:pPr>
        <w:rPr>
          <w:color w:val="800000"/>
          <w:sz w:val="28"/>
          <w:szCs w:val="28"/>
        </w:rPr>
      </w:pPr>
      <w:r w:rsidDel="00000000" w:rsidR="00000000" w:rsidRPr="00000000">
        <w:rPr>
          <w:rFonts w:ascii="Gungsuh" w:cs="Gungsuh" w:eastAsia="Gungsuh" w:hAnsi="Gungsuh"/>
          <w:color w:val="800000"/>
          <w:sz w:val="28"/>
          <w:szCs w:val="28"/>
          <w:rtl w:val="0"/>
        </w:rPr>
        <w:t xml:space="preserve">2A：转录编码模板</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您可以使用这个模板对每个发言者的对话轮次进行T-SEDA 编码标记。</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指导说明：</w:t>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首先，根据您的</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视频</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或音频记录创建一份转录文档，形式可参照下方示例表格，根据需要添加行数。每一行代表一个“轮次”，即一个发言者的发言，直到下一位发言者开始。您可以选择在Microsoft Word、Excel或其他类似软件中操作。</w:t>
      </w:r>
    </w:p>
    <w:p w:rsidR="00000000" w:rsidDel="00000000" w:rsidP="00000000" w:rsidRDefault="00000000" w:rsidRPr="00000000" w14:paraId="0000005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为每个轮次编号，以便轻松识别。</w:t>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根据您研究的焦点，您可以从编码方案中选择一个或两个编码进行关注，或者根据需要使用更多编码（注意，初期使用较多的分类可能会较为复杂）。</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仔细阅读转录内容，并在每个轮次旁边记录下相应的类别。</w:t>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请注意，一些轮次，甚至大多数轮次可能不适用任何类别而遗留未编码，这是正常现象，即便在高质量的对话中也会出现。T-SEDA仅对最明显的对话发言进行编码。</w:t>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某些发言轮次可能适用多个编码。</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您可以使用两到三列来记录观察到的类别。</w:t>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您还可以在每个轮次行或表格底部增加“评论”一栏，记录您对对话进展的观察和思考。</w:t>
      </w:r>
    </w:p>
    <w:tbl>
      <w:tblPr>
        <w:tblStyle w:val="Table3"/>
        <w:tblpPr w:leftFromText="180" w:rightFromText="180" w:topFromText="0" w:bottomFromText="0" w:vertAnchor="text" w:horzAnchor="text" w:tblpX="2098" w:tblpY="438"/>
        <w:tblW w:w="12223.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2589"/>
        <w:gridCol w:w="7371"/>
        <w:gridCol w:w="1418"/>
        <w:tblGridChange w:id="0">
          <w:tblGrid>
            <w:gridCol w:w="846"/>
            <w:gridCol w:w="2589"/>
            <w:gridCol w:w="7371"/>
            <w:gridCol w:w="1418"/>
          </w:tblGrid>
        </w:tblGridChange>
      </w:tblGrid>
      <w:tr>
        <w:trPr>
          <w:cantSplit w:val="0"/>
          <w:trHeight w:val="263" w:hRule="atLeast"/>
          <w:tblHeader w:val="0"/>
        </w:trPr>
        <w:tc>
          <w:tcPr>
            <w:vAlign w:val="cente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编号</w:t>
            </w:r>
            <w:r w:rsidDel="00000000" w:rsidR="00000000" w:rsidRPr="00000000">
              <w:rPr>
                <w:rtl w:val="0"/>
              </w:rPr>
            </w:r>
          </w:p>
        </w:tc>
        <w:tc>
          <w:tcPr>
            <w:vAlign w:val="cente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发言者</w:t>
            </w:r>
            <w:r w:rsidDel="00000000" w:rsidR="00000000" w:rsidRPr="00000000">
              <w:rPr>
                <w:rtl w:val="0"/>
              </w:rPr>
            </w:r>
          </w:p>
        </w:tc>
        <w:tc>
          <w:tcPr>
            <w:vAlign w:val="cente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对话轮次</w:t>
            </w:r>
            <w:r w:rsidDel="00000000" w:rsidR="00000000" w:rsidRPr="00000000">
              <w:rPr>
                <w:rtl w:val="0"/>
              </w:rPr>
            </w:r>
          </w:p>
        </w:tc>
        <w:tc>
          <w:tcPr>
            <w:vAlign w:val="cente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编码</w:t>
            </w: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7">
            <w:pPr>
              <w:rPr/>
            </w:pPr>
            <w:r w:rsidDel="00000000" w:rsidR="00000000" w:rsidRPr="00000000">
              <w:rPr>
                <w:rtl w:val="0"/>
              </w:rPr>
            </w:r>
          </w:p>
        </w:tc>
        <w:tc>
          <w:tcPr/>
          <w:p w:rsidR="00000000" w:rsidDel="00000000" w:rsidP="00000000" w:rsidRDefault="00000000" w:rsidRPr="00000000" w14:paraId="00000068">
            <w:pPr>
              <w:rPr/>
            </w:pPr>
            <w:r w:rsidDel="00000000" w:rsidR="00000000" w:rsidRPr="00000000">
              <w:rPr>
                <w:rtl w:val="0"/>
              </w:rPr>
            </w:r>
          </w:p>
        </w:tc>
        <w:tc>
          <w:tcPr/>
          <w:p w:rsidR="00000000" w:rsidDel="00000000" w:rsidP="00000000" w:rsidRDefault="00000000" w:rsidRPr="00000000" w14:paraId="00000069">
            <w:pPr>
              <w:rPr/>
            </w:pPr>
            <w:r w:rsidDel="00000000" w:rsidR="00000000" w:rsidRPr="00000000">
              <w:rPr>
                <w:rtl w:val="0"/>
              </w:rPr>
            </w:r>
          </w:p>
        </w:tc>
        <w:tc>
          <w:tcPr/>
          <w:p w:rsidR="00000000" w:rsidDel="00000000" w:rsidP="00000000" w:rsidRDefault="00000000" w:rsidRPr="00000000" w14:paraId="0000006A">
            <w:pPr>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B">
            <w:pPr>
              <w:rPr/>
            </w:pPr>
            <w:r w:rsidDel="00000000" w:rsidR="00000000" w:rsidRPr="00000000">
              <w:rPr>
                <w:rtl w:val="0"/>
              </w:rPr>
            </w:r>
          </w:p>
        </w:tc>
        <w:tc>
          <w:tcPr/>
          <w:p w:rsidR="00000000" w:rsidDel="00000000" w:rsidP="00000000" w:rsidRDefault="00000000" w:rsidRPr="00000000" w14:paraId="0000006C">
            <w:pPr>
              <w:rPr/>
            </w:pPr>
            <w:r w:rsidDel="00000000" w:rsidR="00000000" w:rsidRPr="00000000">
              <w:rPr>
                <w:rtl w:val="0"/>
              </w:rPr>
            </w:r>
          </w:p>
        </w:tc>
        <w:tc>
          <w:tcPr/>
          <w:p w:rsidR="00000000" w:rsidDel="00000000" w:rsidP="00000000" w:rsidRDefault="00000000" w:rsidRPr="00000000" w14:paraId="0000006D">
            <w:pPr>
              <w:rPr/>
            </w:pPr>
            <w:r w:rsidDel="00000000" w:rsidR="00000000" w:rsidRPr="00000000">
              <w:rPr>
                <w:rtl w:val="0"/>
              </w:rPr>
            </w:r>
          </w:p>
        </w:tc>
        <w:tc>
          <w:tcPr/>
          <w:p w:rsidR="00000000" w:rsidDel="00000000" w:rsidP="00000000" w:rsidRDefault="00000000" w:rsidRPr="00000000" w14:paraId="0000006E">
            <w:pPr>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F">
            <w:pPr>
              <w:rPr/>
            </w:pPr>
            <w:r w:rsidDel="00000000" w:rsidR="00000000" w:rsidRPr="00000000">
              <w:rPr>
                <w:rtl w:val="0"/>
              </w:rPr>
            </w:r>
          </w:p>
        </w:tc>
        <w:tc>
          <w:tcPr/>
          <w:p w:rsidR="00000000" w:rsidDel="00000000" w:rsidP="00000000" w:rsidRDefault="00000000" w:rsidRPr="00000000" w14:paraId="00000070">
            <w:pPr>
              <w:rPr/>
            </w:pPr>
            <w:r w:rsidDel="00000000" w:rsidR="00000000" w:rsidRPr="00000000">
              <w:rPr>
                <w:rtl w:val="0"/>
              </w:rPr>
            </w:r>
          </w:p>
        </w:tc>
        <w:tc>
          <w:tcPr/>
          <w:p w:rsidR="00000000" w:rsidDel="00000000" w:rsidP="00000000" w:rsidRDefault="00000000" w:rsidRPr="00000000" w14:paraId="00000071">
            <w:pPr>
              <w:rPr/>
            </w:pPr>
            <w:r w:rsidDel="00000000" w:rsidR="00000000" w:rsidRPr="00000000">
              <w:rPr>
                <w:rtl w:val="0"/>
              </w:rPr>
            </w:r>
          </w:p>
        </w:tc>
        <w:tc>
          <w:tcPr/>
          <w:p w:rsidR="00000000" w:rsidDel="00000000" w:rsidP="00000000" w:rsidRDefault="00000000" w:rsidRPr="00000000" w14:paraId="00000072">
            <w:pPr>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73">
            <w:pPr>
              <w:rPr/>
            </w:pPr>
            <w:r w:rsidDel="00000000" w:rsidR="00000000" w:rsidRPr="00000000">
              <w:rPr>
                <w:rtl w:val="0"/>
              </w:rPr>
            </w:r>
          </w:p>
        </w:tc>
        <w:tc>
          <w:tcPr/>
          <w:p w:rsidR="00000000" w:rsidDel="00000000" w:rsidP="00000000" w:rsidRDefault="00000000" w:rsidRPr="00000000" w14:paraId="00000074">
            <w:pPr>
              <w:rPr/>
            </w:pPr>
            <w:r w:rsidDel="00000000" w:rsidR="00000000" w:rsidRPr="00000000">
              <w:rPr>
                <w:rtl w:val="0"/>
              </w:rPr>
            </w:r>
          </w:p>
        </w:tc>
        <w:tc>
          <w:tcPr/>
          <w:p w:rsidR="00000000" w:rsidDel="00000000" w:rsidP="00000000" w:rsidRDefault="00000000" w:rsidRPr="00000000" w14:paraId="00000075">
            <w:pPr>
              <w:rPr/>
            </w:pPr>
            <w:r w:rsidDel="00000000" w:rsidR="00000000" w:rsidRPr="00000000">
              <w:rPr>
                <w:rtl w:val="0"/>
              </w:rPr>
            </w:r>
          </w:p>
        </w:tc>
        <w:tc>
          <w:tcPr/>
          <w:p w:rsidR="00000000" w:rsidDel="00000000" w:rsidP="00000000" w:rsidRDefault="00000000" w:rsidRPr="00000000" w14:paraId="00000076">
            <w:pPr>
              <w:rPr/>
            </w:pPr>
            <w:r w:rsidDel="00000000" w:rsidR="00000000" w:rsidRPr="00000000">
              <w:rPr>
                <w:rtl w:val="0"/>
              </w:rPr>
            </w:r>
          </w:p>
        </w:tc>
      </w:tr>
    </w:tbl>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w:cs="Times" w:eastAsia="Times" w:hAnsi="Time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w:cs="Times" w:eastAsia="Times" w:hAnsi="Time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rPr/>
      </w:pPr>
      <w:r w:rsidDel="00000000" w:rsidR="00000000" w:rsidRPr="00000000">
        <w:br w:type="page"/>
      </w:r>
      <w:r w:rsidDel="00000000" w:rsidR="00000000" w:rsidRPr="00000000">
        <w:rPr>
          <w:rFonts w:ascii="Gungsuh" w:cs="Gungsuh" w:eastAsia="Gungsuh" w:hAnsi="Gungsuh"/>
          <w:color w:val="800000"/>
          <w:sz w:val="28"/>
          <w:szCs w:val="28"/>
          <w:rtl w:val="0"/>
        </w:rPr>
        <w:t xml:space="preserve">2B: 小组活动的时间取样编码</w:t>
      </w: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w:cs="Times" w:eastAsia="Times" w:hAnsi="Time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时间取样”是研究人员常用的技术。简单来说，它就是在整个活动或课堂期间以固定的时间间隔对活动进行采样，而不是持续记录。您无需记录所有细节，但它会让你对正在发生情况有大致的了解。同时，由于观察窗口较短，它也减轻了实时编码的负担。</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指导说明：</w:t>
      </w:r>
    </w:p>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在下方表格中填写您要观察的小组成员姓名（如有需要，可增加列数）。</w:t>
      </w:r>
    </w:p>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观察包含“活跃”和“休息”两个阶段。每个活跃阶段都是您记录所听到的编码的时间窗口。</w:t>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您可以自行决定观察窗口的时长，但建议短时为佳，以确保观察不会过于繁重（例如：1分钟：40秒编码 + 20秒休息）。</w:t>
      </w:r>
    </w:p>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在观察窗口期间，如果学生使用了某个编码，请在相应的编码框打勾。</w:t>
      </w:r>
    </w:p>
    <w:p w:rsidR="00000000" w:rsidDel="00000000" w:rsidP="00000000" w:rsidRDefault="00000000" w:rsidRPr="00000000" w14:paraId="000000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除了打勾外，您还可以选择在每次学生使用编码时进行计数，但请注意这样做相对较难。</w:t>
      </w:r>
    </w:p>
    <w:p w:rsidR="00000000" w:rsidDel="00000000" w:rsidP="00000000" w:rsidRDefault="00000000" w:rsidRPr="00000000" w14:paraId="0000008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如果有任何其他相关信息未能通过时间抽样编码获取，请在下方的备注栏中补充。</w:t>
      </w:r>
    </w:p>
    <w:p w:rsidR="00000000" w:rsidDel="00000000" w:rsidP="00000000" w:rsidRDefault="00000000" w:rsidRPr="00000000" w14:paraId="0000008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此外，您也可以选择录制互动作为备份，以便稍后观看。</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1402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9"/>
        <w:gridCol w:w="1699"/>
        <w:gridCol w:w="1080"/>
        <w:gridCol w:w="1699"/>
        <w:gridCol w:w="1080"/>
        <w:gridCol w:w="1699"/>
        <w:gridCol w:w="1080"/>
        <w:gridCol w:w="1699"/>
        <w:gridCol w:w="1080"/>
        <w:gridCol w:w="1699"/>
        <w:tblGridChange w:id="0">
          <w:tblGrid>
            <w:gridCol w:w="1209"/>
            <w:gridCol w:w="1699"/>
            <w:gridCol w:w="1080"/>
            <w:gridCol w:w="1699"/>
            <w:gridCol w:w="1080"/>
            <w:gridCol w:w="1699"/>
            <w:gridCol w:w="1080"/>
            <w:gridCol w:w="1699"/>
            <w:gridCol w:w="1080"/>
            <w:gridCol w:w="1699"/>
          </w:tblGrid>
        </w:tblGridChange>
      </w:tblGrid>
      <w:tr>
        <w:trPr>
          <w:cantSplit w:val="0"/>
          <w:trHeight w:val="740" w:hRule="atLeast"/>
          <w:tblHeader w:val="0"/>
        </w:trPr>
        <w:tc>
          <w:tcPr>
            <w:shd w:fill="auto" w:val="clear"/>
            <w:vAlign w:val="cente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时间窗口</w:t>
            </w:r>
            <w:r w:rsidDel="00000000" w:rsidR="00000000" w:rsidRPr="00000000">
              <w:rPr>
                <w:rtl w:val="0"/>
              </w:rPr>
            </w:r>
          </w:p>
        </w:tc>
        <w:tc>
          <w:tcPr>
            <w:shd w:fill="auto" w:val="clear"/>
            <w:vAlign w:val="cente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教</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师是否在场</w:t>
            </w:r>
            <w:r w:rsidDel="00000000" w:rsidR="00000000" w:rsidRPr="00000000">
              <w:rPr>
                <w:rtl w:val="0"/>
              </w:rPr>
            </w:r>
          </w:p>
        </w:tc>
        <w:tc>
          <w:tcPr>
            <w:gridSpan w:val="2"/>
            <w:shd w:fill="auto" w:val="clear"/>
            <w:vAlign w:val="cente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学生</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姓名</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gridSpan w:val="2"/>
            <w:shd w:fill="auto" w:val="clear"/>
            <w:vAlign w:val="cente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学生</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姓名</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gridSpan w:val="2"/>
            <w:vAlign w:val="cente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学生</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姓名</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gridSpan w:val="2"/>
            <w:vAlign w:val="cente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学生</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姓名</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质疑</w:t>
            </w: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补充发展想法</w:t>
            </w: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质疑</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补充发展想法</w:t>
            </w: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质疑</w:t>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补充发展想法</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质疑</w:t>
            </w: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补充发展想法</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w:t>
            </w:r>
            <w:r w:rsidDel="00000000" w:rsidR="00000000" w:rsidRPr="00000000">
              <w:rPr>
                <w:rtl w:val="0"/>
              </w:rPr>
            </w:r>
          </w:p>
        </w:tc>
        <w:tc>
          <w:tcPr>
            <w:shd w:fill="auto" w:val="clea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w:t>
            </w:r>
            <w:r w:rsidDel="00000000" w:rsidR="00000000" w:rsidRPr="00000000">
              <w:rPr>
                <w:rtl w:val="0"/>
              </w:rPr>
            </w:r>
          </w:p>
        </w:tc>
        <w:tc>
          <w:tcPr>
            <w:shd w:fill="auto" w:val="clea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w:t>
            </w:r>
            <w:r w:rsidDel="00000000" w:rsidR="00000000" w:rsidRPr="00000000">
              <w:rPr>
                <w:rtl w:val="0"/>
              </w:rPr>
            </w:r>
          </w:p>
        </w:tc>
        <w:tc>
          <w:tcPr>
            <w:shd w:fill="auto" w:val="cle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w:t>
            </w:r>
            <w:r w:rsidDel="00000000" w:rsidR="00000000" w:rsidRPr="00000000">
              <w:rPr>
                <w:rtl w:val="0"/>
              </w:rPr>
            </w:r>
          </w:p>
        </w:tc>
        <w:tc>
          <w:tcPr>
            <w:shd w:fill="auto" w:val="clea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180" w:hRule="atLeast"/>
          <w:tblHeader w:val="0"/>
        </w:trPr>
        <w:tc>
          <w:tcPr>
            <w:shd w:fill="auto" w:val="clea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5</w:t>
            </w:r>
            <w:r w:rsidDel="00000000" w:rsidR="00000000" w:rsidRPr="00000000">
              <w:rPr>
                <w:rtl w:val="0"/>
              </w:rPr>
            </w:r>
          </w:p>
        </w:tc>
        <w:tc>
          <w:tcPr>
            <w:shd w:fill="auto" w:val="clear"/>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7">
      <w:pPr>
        <w:rPr>
          <w:color w:val="000000"/>
        </w:rPr>
      </w:pPr>
      <w:r w:rsidDel="00000000" w:rsidR="00000000" w:rsidRPr="00000000">
        <w:rPr>
          <w:rFonts w:ascii="Gungsuh" w:cs="Gungsuh" w:eastAsia="Gungsuh" w:hAnsi="Gungsuh"/>
          <w:rtl w:val="0"/>
        </w:rPr>
        <w:t xml:space="preserve">备注栏：</w:t>
      </w:r>
      <w:r w:rsidDel="00000000" w:rsidR="00000000" w:rsidRPr="00000000">
        <w:rPr>
          <w:rFonts w:ascii="Gungsuh" w:cs="Gungsuh" w:eastAsia="Gungsuh" w:hAnsi="Gungsuh"/>
          <w:b w:val="0"/>
          <w:rtl w:val="0"/>
        </w:rPr>
        <w:t xml:space="preserve">请在此处记录下任何有意义的观察或任何可能对讨论产生影响的事项。</w:t>
      </w:r>
      <w:r w:rsidDel="00000000" w:rsidR="00000000" w:rsidRPr="00000000">
        <w:br w:type="page"/>
      </w:r>
      <w:r w:rsidDel="00000000" w:rsidR="00000000" w:rsidRPr="00000000">
        <w:rPr>
          <w:rtl w:val="0"/>
        </w:rPr>
      </w:r>
    </w:p>
    <w:p w:rsidR="00000000" w:rsidDel="00000000" w:rsidP="00000000" w:rsidRDefault="00000000" w:rsidRPr="00000000" w14:paraId="000000D8">
      <w:pPr>
        <w:rPr>
          <w:color w:val="800000"/>
          <w:sz w:val="28"/>
          <w:szCs w:val="28"/>
        </w:rPr>
      </w:pPr>
      <w:r w:rsidDel="00000000" w:rsidR="00000000" w:rsidRPr="00000000">
        <w:rPr>
          <w:rFonts w:ascii="Gungsuh" w:cs="Gungsuh" w:eastAsia="Gungsuh" w:hAnsi="Gungsuh"/>
          <w:color w:val="800000"/>
          <w:sz w:val="28"/>
          <w:szCs w:val="28"/>
          <w:rtl w:val="0"/>
        </w:rPr>
        <w:t xml:space="preserve">2C: 小组活动中个体学生核对表</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这个核对表有两种使用方式。首先，它可以作为2B模板的总结：您可以将多个小组的学生的参与情况记录在表格中，并添加总体参与度的评分。其次，如果您无法进行时间取样，您可以使用这个表格：观察对话，在听到感兴趣的类别时进行标记。同样，您可以为每个学生提供总体评分。</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尽管这种核对表无法捕捉所有细节，但是这不是其设计目的。不过，这是一种实用的方法，可以更深入地关注学生的对话，并在时间推移中识别出趋势。</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指导说明：</w:t>
      </w:r>
    </w:p>
    <w:p w:rsidR="00000000" w:rsidDel="00000000" w:rsidP="00000000" w:rsidRDefault="00000000" w:rsidRPr="00000000" w14:paraId="000000D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您可以选择一个或两个您感兴趣的类别。</w:t>
      </w:r>
    </w:p>
    <w:p w:rsidR="00000000" w:rsidDel="00000000" w:rsidP="00000000" w:rsidRDefault="00000000" w:rsidRPr="00000000" w14:paraId="000000E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在学生的对话中，只要听到这些编码，请勾选相应的编码框。</w:t>
      </w:r>
    </w:p>
    <w:p w:rsidR="00000000" w:rsidDel="00000000" w:rsidP="00000000" w:rsidRDefault="00000000" w:rsidRPr="00000000" w14:paraId="000000E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学生如果在讨论中参与较多，将获得总体评分为（3）；适度参与为（2）；参与较少则评分为（1）。</w:t>
      </w: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5"/>
        <w:tblW w:w="660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90"/>
        <w:gridCol w:w="1468"/>
        <w:gridCol w:w="2281"/>
        <w:gridCol w:w="1670"/>
        <w:tblGridChange w:id="0">
          <w:tblGrid>
            <w:gridCol w:w="1190"/>
            <w:gridCol w:w="1468"/>
            <w:gridCol w:w="2281"/>
            <w:gridCol w:w="1670"/>
          </w:tblGrid>
        </w:tblGridChange>
      </w:tblGrid>
      <w:tr>
        <w:trPr>
          <w:cantSplit w:val="0"/>
          <w:tblHeader w:val="0"/>
        </w:trPr>
        <w:tc>
          <w:tcPr>
            <w:shd w:fill="auto" w:val="clear"/>
            <w:vAlign w:val="cente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学生姓名</w:t>
            </w:r>
          </w:p>
        </w:tc>
        <w:tc>
          <w:tcPr>
            <w:shd w:fill="auto" w:val="clear"/>
            <w:vAlign w:val="center"/>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质疑（CH）</w:t>
            </w:r>
          </w:p>
        </w:tc>
        <w:tc>
          <w:tcPr>
            <w:shd w:fill="auto" w:val="clear"/>
            <w:vAlign w:val="center"/>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补充发展想法（B）</w:t>
            </w:r>
          </w:p>
        </w:tc>
        <w:tc>
          <w:tcPr>
            <w:shd w:fill="auto" w:val="clear"/>
            <w:vAlign w:val="cente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总体参与评分</w:t>
            </w:r>
          </w:p>
        </w:tc>
      </w:tr>
      <w:tr>
        <w:trPr>
          <w:cantSplit w:val="0"/>
          <w:tblHeader w:val="0"/>
        </w:trPr>
        <w:tc>
          <w:tcPr>
            <w:shd w:fill="auto" w:val="clear"/>
            <w:vAlign w:val="cente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br w:type="page"/>
      </w:r>
      <w:r w:rsidDel="00000000" w:rsidR="00000000" w:rsidRPr="00000000">
        <w:rPr>
          <w:rtl w:val="0"/>
        </w:rPr>
      </w:r>
    </w:p>
    <w:p w:rsidR="00000000" w:rsidDel="00000000" w:rsidP="00000000" w:rsidRDefault="00000000" w:rsidRPr="00000000" w14:paraId="00000105">
      <w:pPr>
        <w:rPr>
          <w:color w:val="800000"/>
          <w:sz w:val="28"/>
          <w:szCs w:val="28"/>
        </w:rPr>
      </w:pPr>
      <w:r w:rsidDel="00000000" w:rsidR="00000000" w:rsidRPr="00000000">
        <w:rPr>
          <w:rFonts w:ascii="Gungsuh" w:cs="Gungsuh" w:eastAsia="Gungsuh" w:hAnsi="Gungsuh"/>
          <w:color w:val="800000"/>
          <w:sz w:val="28"/>
          <w:szCs w:val="28"/>
          <w:rtl w:val="0"/>
        </w:rPr>
        <w:t xml:space="preserve">2D: 使用编码对小组对话进行评分 </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这个小组评分工具与2B和2C略有不同，主要区别在于它不针对单个学生的贡献进行评价，而是着重于评估整个小组的对话质量。您可以选择关注不同的对话类别——在这个例子中是观点协调与一致（CA）以及联系（C）。和2B一样，此小组评价可在每次团队活动结束时应用，并且在活动或小组变化时可以重复使用。</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此外，这也有助于评估学生个体的参与情况。例如，如果一个小组成员之间不能有效地互相补充和发展观点，那么与一个能够良好执行这一策略的小组相比，评估个体学生的参与度将更为困难。</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highlight w:val="yellow"/>
          <w:u w:val="none"/>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指导说明：</w:t>
      </w:r>
      <w:r w:rsidDel="00000000" w:rsidR="00000000" w:rsidRPr="00000000">
        <w:rPr>
          <w:rtl w:val="0"/>
        </w:rPr>
      </w:r>
    </w:p>
    <w:p w:rsidR="00000000" w:rsidDel="00000000" w:rsidP="00000000" w:rsidRDefault="00000000" w:rsidRPr="00000000" w14:paraId="000001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在整个对话中，使用三级评分标准评估每个对话类别的频率：1 = 低，2 = 中，3 = 高。这不是绝对的评分标准，而是取决于您对所在环境典型情况的判断。</w:t>
      </w:r>
    </w:p>
    <w:p w:rsidR="00000000" w:rsidDel="00000000" w:rsidP="00000000" w:rsidRDefault="00000000" w:rsidRPr="00000000" w14:paraId="000001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在“评论”栏中添加任何与评分相关的信息，例如结果是否典型，或者是否显示了进展。</w:t>
      </w:r>
    </w:p>
    <w:p w:rsidR="00000000" w:rsidDel="00000000" w:rsidP="00000000" w:rsidRDefault="00000000" w:rsidRPr="00000000" w14:paraId="000001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您可以定期进行此过程，以观察小组的对话模式或类型是否随时间变化。</w:t>
      </w:r>
    </w:p>
    <w:p w:rsidR="00000000" w:rsidDel="00000000" w:rsidP="00000000" w:rsidRDefault="00000000" w:rsidRPr="00000000" w14:paraId="000001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之后，您可以使用其他工具进行更系统的探究。</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6"/>
        <w:tblpPr w:leftFromText="141" w:rightFromText="141" w:topFromText="0" w:bottomFromText="0" w:vertAnchor="text" w:horzAnchor="text" w:tblpX="2354.0000000000005" w:tblpY="217"/>
        <w:tblW w:w="959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58"/>
        <w:gridCol w:w="2978"/>
        <w:gridCol w:w="4262"/>
        <w:tblGridChange w:id="0">
          <w:tblGrid>
            <w:gridCol w:w="2358"/>
            <w:gridCol w:w="2978"/>
            <w:gridCol w:w="4262"/>
          </w:tblGrid>
        </w:tblGridChange>
      </w:tblGrid>
      <w:tr>
        <w:trPr>
          <w:cantSplit w:val="0"/>
          <w:trHeight w:val="480" w:hRule="atLeast"/>
          <w:tblHeader w:val="0"/>
        </w:trPr>
        <w:tc>
          <w:tcPr>
            <w:shd w:fill="auto" w:val="clear"/>
            <w:vAlign w:val="center"/>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对话编码</w:t>
            </w:r>
            <w:r w:rsidDel="00000000" w:rsidR="00000000" w:rsidRPr="00000000">
              <w:rPr>
                <w:rtl w:val="0"/>
              </w:rPr>
            </w:r>
          </w:p>
        </w:tc>
        <w:tc>
          <w:tcPr>
            <w:shd w:fill="auto" w:val="clear"/>
            <w:vAlign w:val="cente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评分（</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1-3</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评论</w:t>
            </w:r>
            <w:r w:rsidDel="00000000" w:rsidR="00000000" w:rsidRPr="00000000">
              <w:rPr>
                <w:rtl w:val="0"/>
              </w:rPr>
            </w:r>
          </w:p>
        </w:tc>
      </w:tr>
      <w:tr>
        <w:trPr>
          <w:cantSplit w:val="0"/>
          <w:trHeight w:val="238" w:hRule="atLeast"/>
          <w:tblHeader w:val="0"/>
        </w:trPr>
        <w:tc>
          <w:tcPr>
            <w:shd w:fill="auto" w:val="clear"/>
            <w:vAlign w:val="center"/>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观点协调与一致（</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44" w:hRule="atLeast"/>
          <w:tblHeader w:val="0"/>
        </w:trPr>
        <w:tc>
          <w:tcPr>
            <w:shd w:fill="auto" w:val="clear"/>
            <w:vAlign w:val="cente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联系（</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19">
      <w:pPr>
        <w:rPr/>
      </w:pPr>
      <w:r w:rsidDel="00000000" w:rsidR="00000000" w:rsidRPr="00000000">
        <w:br w:type="page"/>
      </w:r>
      <w:r w:rsidDel="00000000" w:rsidR="00000000" w:rsidRPr="00000000">
        <w:rPr>
          <w:rtl w:val="0"/>
        </w:rPr>
      </w:r>
    </w:p>
    <w:p w:rsidR="00000000" w:rsidDel="00000000" w:rsidP="00000000" w:rsidRDefault="00000000" w:rsidRPr="00000000" w14:paraId="0000011A">
      <w:pPr>
        <w:rPr>
          <w:color w:val="800000"/>
          <w:sz w:val="28"/>
          <w:szCs w:val="28"/>
        </w:rPr>
      </w:pPr>
      <w:r w:rsidDel="00000000" w:rsidR="00000000" w:rsidRPr="00000000">
        <w:rPr>
          <w:rFonts w:ascii="Gungsuh" w:cs="Gungsuh" w:eastAsia="Gungsuh" w:hAnsi="Gungsuh"/>
          <w:color w:val="800000"/>
          <w:sz w:val="28"/>
          <w:szCs w:val="28"/>
          <w:rtl w:val="0"/>
        </w:rPr>
        <w:t xml:space="preserve">2E: 整体班级参与概览（评分标准）</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w:cs="Times" w:eastAsia="Times" w:hAnsi="Times"/>
          <w:b w:val="1"/>
          <w:i w:val="0"/>
          <w:smallCaps w:val="0"/>
          <w:strike w:val="0"/>
          <w:color w:val="000000"/>
          <w:sz w:val="23"/>
          <w:szCs w:val="23"/>
          <w:u w:val="none"/>
          <w:shd w:fill="auto" w:val="clear"/>
          <w:vertAlign w:val="baseline"/>
        </w:rPr>
      </w:pPr>
      <w:r w:rsidDel="00000000" w:rsidR="00000000" w:rsidRPr="00000000">
        <w:rPr>
          <w:rFonts w:ascii="Times" w:cs="Times" w:eastAsia="Times" w:hAnsi="Times"/>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这个整体班级评分标准在2D的基础上进行了扩展，着眼于整个班级的对话。它的设计目的是帮助反思学生在全班互动中的参与情况。它将帮助您更深入地了解学生在对话中的</w:t>
      </w: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参与情况</w:t>
      </w: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。您可以关注学生参与的不同方面，比如他们发言内容的长度以及参与的频率。您可以在不同类型的全班活动中使用此评分标准，以更全面地了解您教学环境中的对话情况。</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bookmarkStart w:colFirst="0" w:colLast="0" w:name="_br7iitto0tvj" w:id="0"/>
      <w:bookmarkEnd w:id="0"/>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 </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both"/>
        <w:rPr>
          <w:rFonts w:ascii="Calibri" w:cs="Calibri" w:eastAsia="Calibri" w:hAnsi="Calibri"/>
          <w:b w:val="1"/>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指导说明:</w:t>
      </w:r>
    </w:p>
    <w:p w:rsidR="00000000" w:rsidDel="00000000" w:rsidP="00000000" w:rsidRDefault="00000000" w:rsidRPr="00000000" w14:paraId="000001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选择您想要重点探究的一个或两个类别。</w:t>
      </w:r>
    </w:p>
    <w:p w:rsidR="00000000" w:rsidDel="00000000" w:rsidP="00000000" w:rsidRDefault="00000000" w:rsidRPr="00000000" w14:paraId="000001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确定您希望重点观察的活动类型和课程环节，例如课堂介绍、全班讨论或课堂总结/集体分享等，并将这些详细列在表格的第一列（根据需求增减行数）。</w:t>
      </w:r>
    </w:p>
    <w:p w:rsidR="00000000" w:rsidDel="00000000" w:rsidP="00000000" w:rsidRDefault="00000000" w:rsidRPr="00000000" w14:paraId="000001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使用以下评分标准：5 = 始终如一 / 几乎覆盖所有学生，4 = 大多数时间 / 大多数学生， 3 = 一些时候 / 一些学生，2 = 偶尔 / 少数学生，1分=从未/无学生参与 。</w:t>
      </w:r>
    </w:p>
    <w:p w:rsidR="00000000" w:rsidDel="00000000" w:rsidP="00000000" w:rsidRDefault="00000000" w:rsidRPr="00000000" w14:paraId="00000122">
      <w:pPr>
        <w:rPr/>
      </w:pPr>
      <w:r w:rsidDel="00000000" w:rsidR="00000000" w:rsidRPr="00000000">
        <w:rPr>
          <w:rtl w:val="0"/>
        </w:rPr>
      </w:r>
    </w:p>
    <w:tbl>
      <w:tblPr>
        <w:tblStyle w:val="Table7"/>
        <w:tblpPr w:leftFromText="180" w:rightFromText="180" w:topFromText="0" w:bottomFromText="0" w:vertAnchor="text" w:horzAnchor="text" w:tblpX="892.4999999999994" w:tblpY="56"/>
        <w:tblW w:w="12521.000000000002" w:type="dxa"/>
        <w:jc w:val="center"/>
        <w:tblLayout w:type="fixed"/>
        <w:tblLook w:val="0400"/>
      </w:tblPr>
      <w:tblGrid>
        <w:gridCol w:w="1219"/>
        <w:gridCol w:w="2334"/>
        <w:gridCol w:w="2663"/>
        <w:gridCol w:w="2663"/>
        <w:gridCol w:w="3642"/>
        <w:tblGridChange w:id="0">
          <w:tblGrid>
            <w:gridCol w:w="1219"/>
            <w:gridCol w:w="2334"/>
            <w:gridCol w:w="2663"/>
            <w:gridCol w:w="2663"/>
            <w:gridCol w:w="3642"/>
          </w:tblGrid>
        </w:tblGridChange>
      </w:tblGrid>
      <w:tr>
        <w:trPr>
          <w:cantSplit w:val="0"/>
          <w:tblHeader w:val="0"/>
        </w:trPr>
        <w:tc>
          <w:tcPr>
            <w:tcBorders>
              <w:top w:color="000000" w:space="0" w:sz="8" w:val="single"/>
              <w:left w:color="000000" w:space="0" w:sz="8" w:val="single"/>
              <w:bottom w:color="000000" w:space="0" w:sz="4" w:val="single"/>
              <w:right w:color="000000" w:space="0" w:sz="4" w:val="single"/>
            </w:tcBorders>
            <w:shd w:fill="auto" w:val="clear"/>
            <w:tcMar>
              <w:top w:w="100.0" w:type="dxa"/>
              <w:left w:w="120.0" w:type="dxa"/>
              <w:bottom w:w="100.0" w:type="dxa"/>
              <w:right w:w="120.0" w:type="dxa"/>
            </w:tcMar>
            <w:vAlign w:val="cente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活</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动类型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编码类别</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学生</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进行此活动的频率</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参与此活</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动的学生数量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发言内容是详细的还是简短的？</w:t>
            </w:r>
            <w:r w:rsidDel="00000000" w:rsidR="00000000" w:rsidRPr="00000000">
              <w:rPr>
                <w:rtl w:val="0"/>
              </w:rPr>
            </w:r>
          </w:p>
        </w:tc>
      </w:tr>
      <w:tr>
        <w:trPr>
          <w:cantSplit w:val="0"/>
          <w:trHeight w:val="54"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补充发展想法（</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63"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center"/>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质疑（</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63" w:hRule="atLeast"/>
          <w:tblHeader w:val="0"/>
        </w:trPr>
        <w:tc>
          <w:tcPr>
            <w:vMerge w:val="restart"/>
            <w:tcBorders>
              <w:top w:color="000000" w:space="0" w:sz="4" w:val="single"/>
              <w:left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补充发</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展想法（</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63" w:hRule="atLeast"/>
          <w:tblHeader w:val="0"/>
        </w:trPr>
        <w:tc>
          <w:tcPr>
            <w:vMerge w:val="continue"/>
            <w:tcBorders>
              <w:top w:color="000000" w:space="0" w:sz="4" w:val="single"/>
              <w:left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质疑（</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3C">
      <w:pPr>
        <w:rPr/>
      </w:pPr>
      <w:r w:rsidDel="00000000" w:rsidR="00000000" w:rsidRPr="00000000">
        <w:br w:type="page"/>
      </w:r>
      <w:r w:rsidDel="00000000" w:rsidR="00000000" w:rsidRPr="00000000">
        <w:rPr>
          <w:rFonts w:ascii="Gungsuh" w:cs="Gungsuh" w:eastAsia="Gungsuh" w:hAnsi="Gungsuh"/>
          <w:color w:val="800000"/>
          <w:sz w:val="28"/>
          <w:szCs w:val="28"/>
          <w:rtl w:val="0"/>
        </w:rPr>
        <w:t xml:space="preserve">2F:  学生参与和规则评分标准</w:t>
      </w:r>
      <w:r w:rsidDel="00000000" w:rsidR="00000000" w:rsidRPr="00000000">
        <w:rPr>
          <w:rtl w:val="0"/>
        </w:rPr>
      </w:r>
    </w:p>
    <w:p w:rsidR="00000000" w:rsidDel="00000000" w:rsidP="00000000" w:rsidRDefault="00000000" w:rsidRPr="00000000" w14:paraId="0000013D">
      <w:pPr>
        <w:pStyle w:val="Heading2"/>
        <w:spacing w:after="0" w:lineRule="auto"/>
        <w:rPr>
          <w:b w:val="0"/>
          <w:color w:val="000000"/>
          <w:sz w:val="24"/>
          <w:szCs w:val="24"/>
        </w:rPr>
      </w:pPr>
      <w:r w:rsidDel="00000000" w:rsidR="00000000" w:rsidRPr="00000000">
        <w:rPr>
          <w:rFonts w:ascii="Arial Unicode MS" w:cs="Arial Unicode MS" w:eastAsia="Arial Unicode MS" w:hAnsi="Arial Unicode MS"/>
          <w:b w:val="0"/>
          <w:color w:val="000000"/>
          <w:sz w:val="24"/>
          <w:szCs w:val="24"/>
          <w:rtl w:val="0"/>
        </w:rPr>
        <w:t xml:space="preserve">这是另一种您可以衡量学生对话参与程度的工具。同时，通过使用这个工具也可以评估对话基本规则是否得到遵守。</w:t>
      </w:r>
    </w:p>
    <w:p w:rsidR="00000000" w:rsidDel="00000000" w:rsidP="00000000" w:rsidRDefault="00000000" w:rsidRPr="00000000" w14:paraId="0000013E">
      <w:pPr>
        <w:pStyle w:val="Heading2"/>
        <w:spacing w:before="0" w:lineRule="auto"/>
        <w:rPr>
          <w:b w:val="0"/>
          <w:color w:val="000000"/>
          <w:sz w:val="24"/>
          <w:szCs w:val="24"/>
        </w:rPr>
      </w:pPr>
      <w:r w:rsidDel="00000000" w:rsidR="00000000" w:rsidRPr="00000000">
        <w:rPr>
          <w:rFonts w:ascii="Arial Unicode MS" w:cs="Arial Unicode MS" w:eastAsia="Arial Unicode MS" w:hAnsi="Arial Unicode MS"/>
          <w:b w:val="0"/>
          <w:color w:val="000000"/>
          <w:sz w:val="24"/>
          <w:szCs w:val="24"/>
          <w:rtl w:val="0"/>
        </w:rPr>
        <w:t xml:space="preserve">指导说明：</w:t>
      </w:r>
    </w:p>
    <w:p w:rsidR="00000000" w:rsidDel="00000000" w:rsidP="00000000" w:rsidRDefault="00000000" w:rsidRPr="00000000" w14:paraId="000001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此工具适用于整节课或不同的课堂活动。</w:t>
      </w:r>
    </w:p>
    <w:p w:rsidR="00000000" w:rsidDel="00000000" w:rsidP="00000000" w:rsidRDefault="00000000" w:rsidRPr="00000000" w14:paraId="000001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您可以在您自己的课堂中使用，也可以在观察同事的课堂中使用。</w:t>
      </w:r>
    </w:p>
    <w:p w:rsidR="00000000" w:rsidDel="00000000" w:rsidP="00000000" w:rsidRDefault="00000000" w:rsidRPr="00000000" w14:paraId="000001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请详细阅读每个类别的描述，并确定哪个最适用于您观察的课程。</w:t>
      </w:r>
    </w:p>
    <w:tbl>
      <w:tblPr>
        <w:tblStyle w:val="Table8"/>
        <w:tblW w:w="145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7"/>
        <w:gridCol w:w="3006"/>
        <w:gridCol w:w="3382"/>
        <w:gridCol w:w="7522"/>
        <w:tblGridChange w:id="0">
          <w:tblGrid>
            <w:gridCol w:w="667"/>
            <w:gridCol w:w="3006"/>
            <w:gridCol w:w="3382"/>
            <w:gridCol w:w="7522"/>
          </w:tblGrid>
        </w:tblGridChange>
      </w:tblGrid>
      <w:tr>
        <w:trPr>
          <w:cantSplit w:val="0"/>
          <w:trHeight w:val="1160" w:hRule="atLeast"/>
          <w:tblHeader w:val="0"/>
        </w:trPr>
        <w:tc>
          <w:tcPr>
            <w:tcBorders>
              <w:top w:color="000000" w:space="0" w:sz="18" w:val="single"/>
              <w:bottom w:color="000000" w:space="0" w:sz="18" w:val="single"/>
              <w:right w:color="000000" w:space="0" w:sz="18" w:val="single"/>
            </w:tcBorders>
            <w:shd w:fill="ffffff" w:val="clear"/>
            <w:vAlign w:val="center"/>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维度</w:t>
            </w:r>
            <w:r w:rsidDel="00000000" w:rsidR="00000000" w:rsidRPr="00000000">
              <w:rPr>
                <w:rtl w:val="0"/>
              </w:rPr>
            </w:r>
          </w:p>
        </w:tc>
        <w:tc>
          <w:tcPr>
            <w:tcBorders>
              <w:top w:color="000000" w:space="0" w:sz="18" w:val="single"/>
              <w:left w:color="000000" w:space="0" w:sz="18" w:val="single"/>
              <w:bottom w:color="000000" w:space="0" w:sz="18" w:val="single"/>
            </w:tcBorders>
            <w:shd w:fill="ffffff" w:val="clear"/>
            <w:vAlign w:val="cente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0</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：不明</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显</w:t>
            </w:r>
            <w:r w:rsidDel="00000000" w:rsidR="00000000" w:rsidRPr="00000000">
              <w:rPr>
                <w:rtl w:val="0"/>
              </w:rPr>
            </w:r>
          </w:p>
        </w:tc>
        <w:tc>
          <w:tcPr>
            <w:tcBorders>
              <w:top w:color="000000" w:space="0" w:sz="18" w:val="single"/>
              <w:bottom w:color="000000" w:space="0" w:sz="18" w:val="single"/>
            </w:tcBorders>
            <w:shd w:fill="ffffff" w:val="clear"/>
            <w:vAlign w:val="center"/>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：教</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师主导</w:t>
            </w:r>
            <w:r w:rsidDel="00000000" w:rsidR="00000000" w:rsidRPr="00000000">
              <w:rPr>
                <w:rtl w:val="0"/>
              </w:rPr>
            </w:r>
          </w:p>
        </w:tc>
        <w:tc>
          <w:tcPr>
            <w:tcBorders>
              <w:top w:color="000000" w:space="0" w:sz="18" w:val="single"/>
              <w:bottom w:color="000000" w:space="0" w:sz="18" w:val="single"/>
            </w:tcBorders>
            <w:shd w:fill="ffffff" w:val="clear"/>
            <w:vAlign w:val="cente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：教</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师主导，学生参与</w:t>
            </w:r>
            <w:r w:rsidDel="00000000" w:rsidR="00000000" w:rsidRPr="00000000">
              <w:rPr>
                <w:rtl w:val="0"/>
              </w:rPr>
            </w:r>
          </w:p>
        </w:tc>
      </w:tr>
      <w:tr>
        <w:trPr>
          <w:cantSplit w:val="0"/>
          <w:trHeight w:val="80" w:hRule="atLeast"/>
          <w:tblHeader w:val="0"/>
        </w:trPr>
        <w:tc>
          <w:tcPr>
            <w:tcBorders>
              <w:right w:color="000000" w:space="0" w:sz="18" w:val="single"/>
            </w:tcBorders>
            <w:vAlign w:val="center"/>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学生参与</w:t>
            </w:r>
            <w:r w:rsidDel="00000000" w:rsidR="00000000" w:rsidRPr="00000000">
              <w:rPr>
                <w:rtl w:val="0"/>
              </w:rPr>
            </w:r>
          </w:p>
        </w:tc>
        <w:tc>
          <w:tcPr>
            <w:tcBorders>
              <w:top w:color="000000" w:space="0" w:sz="4" w:val="single"/>
              <w:left w:color="000000" w:space="0" w:sz="18" w:val="single"/>
              <w:bottom w:color="000000" w:space="0" w:sz="4" w:val="single"/>
              <w:right w:color="000000" w:space="0" w:sz="4" w:val="single"/>
            </w:tcBorders>
            <w:vAlign w:val="center"/>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在全班或小</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组活动中，课堂公共交流主要表现为教师提问和学生简短的参与</w:t>
            </w: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或</w:t>
            </w: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学生没有机会公开</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讨论他们的想法</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学生在全班和小</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组活动中充分表达他们的想法，但彼此之间</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缺乏互</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动</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多名学生在全班和小</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组活动中充分表达他们的想法。</w:t>
            </w: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同</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时</w:t>
            </w: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他</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们</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互相参与</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对方的想法</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，例如回</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顾他们的观点、质疑或补充发展想法（例如</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这有点像肖特尔说的，但是</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萨姆提出了一个很棒的主意，你看</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进行示范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这些参与活动既有自发也有通过教师引导。</w:t>
            </w:r>
            <w:r w:rsidDel="00000000" w:rsidR="00000000" w:rsidRPr="00000000">
              <w:rPr>
                <w:rtl w:val="0"/>
              </w:rPr>
            </w:r>
          </w:p>
        </w:tc>
      </w:tr>
      <w:tr>
        <w:trPr>
          <w:cantSplit w:val="0"/>
          <w:trHeight w:val="80" w:hRule="atLeast"/>
          <w:tblHeader w:val="0"/>
        </w:trPr>
        <w:tc>
          <w:tcPr>
            <w:tcBorders>
              <w:right w:color="000000" w:space="0" w:sz="18" w:val="single"/>
            </w:tcBorders>
            <w:vAlign w:val="cente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1"/>
                <w:i w:val="0"/>
                <w:smallCaps w:val="0"/>
                <w:strike w:val="0"/>
                <w:color w:val="000000"/>
                <w:sz w:val="24"/>
                <w:szCs w:val="24"/>
                <w:u w:val="none"/>
                <w:shd w:fill="auto" w:val="clear"/>
                <w:vertAlign w:val="baseline"/>
                <w:rtl w:val="0"/>
              </w:rPr>
              <w:t xml:space="preserve">基本</w:t>
            </w: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规则</w:t>
            </w:r>
            <w:r w:rsidDel="00000000" w:rsidR="00000000" w:rsidRPr="00000000">
              <w:rPr>
                <w:rtl w:val="0"/>
              </w:rPr>
            </w:r>
          </w:p>
        </w:tc>
        <w:tc>
          <w:tcPr>
            <w:tcBorders>
              <w:top w:color="000000" w:space="0" w:sz="4" w:val="single"/>
              <w:left w:color="000000" w:space="0" w:sz="18" w:val="single"/>
              <w:bottom w:color="000000" w:space="0" w:sz="4" w:val="single"/>
              <w:right w:color="000000" w:space="0" w:sz="4" w:val="single"/>
            </w:tcBorders>
            <w:vAlign w:val="center"/>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对话或对话实践的基本规则未被明确关注</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教</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师向学生介绍、示范或提醒目标对话实践，例如应遵循的基本规则，包括轮流发言。</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教</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师和学生，或学生们自行商讨目标对话实践，例如基本规则，可能还包括提醒或示范。</w:t>
            </w: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333333"/>
                <w:sz w:val="24"/>
                <w:szCs w:val="24"/>
                <w:u w:val="none"/>
                <w:shd w:fill="auto" w:val="clear"/>
                <w:vertAlign w:val="baseline"/>
              </w:rPr>
            </w:pP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这也可能包括学生被给予或主动承担管理对话的责任，以及学生参与评估对话实践的效果。</w:t>
            </w:r>
            <w:r w:rsidDel="00000000" w:rsidR="00000000" w:rsidRPr="00000000">
              <w:rPr>
                <w:rtl w:val="0"/>
              </w:rPr>
            </w:r>
          </w:p>
        </w:tc>
      </w:tr>
    </w:tbl>
    <w:p w:rsidR="00000000" w:rsidDel="00000000" w:rsidP="00000000" w:rsidRDefault="00000000" w:rsidRPr="00000000" w14:paraId="00000153">
      <w:pPr>
        <w:rPr/>
        <w:sectPr>
          <w:headerReference r:id="rId19" w:type="default"/>
          <w:headerReference r:id="rId20" w:type="first"/>
          <w:headerReference r:id="rId21" w:type="even"/>
          <w:footerReference r:id="rId22" w:type="default"/>
          <w:footerReference r:id="rId23" w:type="first"/>
          <w:footerReference r:id="rId24" w:type="even"/>
          <w:pgSz w:h="12020" w:w="17000" w:orient="landscape"/>
          <w:pgMar w:bottom="851" w:top="544" w:left="1276" w:right="1134" w:header="397" w:footer="567"/>
          <w:pgNumType w:start="1"/>
          <w:titlePg w:val="1"/>
        </w:sectPr>
      </w:pPr>
      <w:r w:rsidDel="00000000" w:rsidR="00000000" w:rsidRPr="00000000">
        <w:rPr>
          <w:rtl w:val="0"/>
        </w:rPr>
      </w:r>
    </w:p>
    <w:p w:rsidR="00000000" w:rsidDel="00000000" w:rsidP="00000000" w:rsidRDefault="00000000" w:rsidRPr="00000000" w14:paraId="00000154">
      <w:pPr>
        <w:rPr>
          <w:color w:val="800000"/>
          <w:sz w:val="28"/>
          <w:szCs w:val="28"/>
        </w:rPr>
      </w:pPr>
      <w:r w:rsidDel="00000000" w:rsidR="00000000" w:rsidRPr="00000000">
        <w:rPr>
          <w:rFonts w:ascii="Gungsuh" w:cs="Gungsuh" w:eastAsia="Gungsuh" w:hAnsi="Gungsuh"/>
          <w:color w:val="800000"/>
          <w:sz w:val="28"/>
          <w:szCs w:val="28"/>
          <w:rtl w:val="0"/>
        </w:rPr>
        <w:t xml:space="preserve">2G:  学生与教育工作者对小组活动的评估</w:t>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jc w:val="center"/>
        <w:rPr/>
      </w:pPr>
      <w:r w:rsidDel="00000000" w:rsidR="00000000" w:rsidRPr="00000000">
        <w:rPr>
          <w:rFonts w:ascii="Gungsuh" w:cs="Gungsuh" w:eastAsia="Gungsuh" w:hAnsi="Gungsuh"/>
          <w:rtl w:val="0"/>
        </w:rPr>
        <w:t xml:space="preserve">小组活动自评表</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b w:val="0"/>
        </w:rPr>
      </w:pPr>
      <w:r w:rsidDel="00000000" w:rsidR="00000000" w:rsidRPr="00000000">
        <w:rPr>
          <w:rFonts w:ascii="Gungsuh" w:cs="Gungsuh" w:eastAsia="Gungsuh" w:hAnsi="Gungsuh"/>
          <w:b w:val="0"/>
          <w:rtl w:val="0"/>
        </w:rPr>
        <w:t xml:space="preserve">这个表格旨在协助学习小组对其对话进行自我评估。通过定期评估，有助于他们更全面地了解自己在对话中的参与情况，逐渐提升小组活动的有效性。同时，这也有助于您了解学生们对自己对话的看法。您可能会发现，您对他们的对话和小组活动有不同的感知。</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Fonts w:ascii="MS Gothic" w:cs="MS Gothic" w:eastAsia="MS Gothic" w:hAnsi="MS Gothic"/>
          <w:rtl w:val="0"/>
        </w:rPr>
        <w:t xml:space="preserve">指</w:t>
      </w:r>
      <w:r w:rsidDel="00000000" w:rsidR="00000000" w:rsidRPr="00000000">
        <w:rPr>
          <w:rFonts w:ascii="SimSun" w:cs="SimSun" w:eastAsia="SimSun" w:hAnsi="SimSun"/>
          <w:rtl w:val="0"/>
        </w:rPr>
        <w:t xml:space="preserve">导</w:t>
      </w:r>
      <w:r w:rsidDel="00000000" w:rsidR="00000000" w:rsidRPr="00000000">
        <w:rPr>
          <w:rFonts w:ascii="Gungsuh" w:cs="Gungsuh" w:eastAsia="Gungsuh" w:hAnsi="Gungsuh"/>
          <w:rtl w:val="0"/>
        </w:rPr>
        <w:t xml:space="preserve">说明:</w:t>
      </w:r>
    </w:p>
    <w:p w:rsidR="00000000" w:rsidDel="00000000" w:rsidP="00000000" w:rsidRDefault="00000000" w:rsidRPr="00000000" w14:paraId="000001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评分标准如下：1 = 不符合实际；2 = 部分符合实际；3 = 非常符合实际。</w:t>
      </w:r>
    </w:p>
    <w:p w:rsidR="00000000" w:rsidDel="00000000" w:rsidP="00000000" w:rsidRDefault="00000000" w:rsidRPr="00000000" w14:paraId="0000015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学习者可以选择每组填写一份或每人一份。这是一项有趣的活动，因为小组中的不同成员可能对情况有截然不同的看法，这可能引发富有启发性的讨论和交流。</w:t>
      </w:r>
    </w:p>
    <w:p w:rsidR="00000000" w:rsidDel="00000000" w:rsidP="00000000" w:rsidRDefault="00000000" w:rsidRPr="00000000" w14:paraId="0000015E">
      <w:pPr>
        <w:rPr>
          <w:b w:val="0"/>
          <w:sz w:val="13"/>
          <w:szCs w:val="13"/>
        </w:rPr>
      </w:pPr>
      <w:r w:rsidDel="00000000" w:rsidR="00000000" w:rsidRPr="00000000">
        <w:rPr>
          <w:b w:val="0"/>
          <w:rtl w:val="0"/>
        </w:rPr>
        <w:t xml:space="preserve"> </w:t>
      </w:r>
      <w:r w:rsidDel="00000000" w:rsidR="00000000" w:rsidRPr="00000000">
        <w:rPr>
          <w:rtl w:val="0"/>
        </w:rPr>
      </w:r>
    </w:p>
    <w:p w:rsidR="00000000" w:rsidDel="00000000" w:rsidP="00000000" w:rsidRDefault="00000000" w:rsidRPr="00000000" w14:paraId="0000015F">
      <w:pPr>
        <w:rPr/>
      </w:pPr>
      <w:r w:rsidDel="00000000" w:rsidR="00000000" w:rsidRPr="00000000">
        <w:rPr>
          <w:rFonts w:ascii="Gungsuh" w:cs="Gungsuh" w:eastAsia="Gungsuh" w:hAnsi="Gungsuh"/>
          <w:rtl w:val="0"/>
        </w:rPr>
        <w:t xml:space="preserve">小组名称：</w:t>
      </w:r>
    </w:p>
    <w:p w:rsidR="00000000" w:rsidDel="00000000" w:rsidP="00000000" w:rsidRDefault="00000000" w:rsidRPr="00000000" w14:paraId="00000160">
      <w:pPr>
        <w:rPr/>
      </w:pPr>
      <w:r w:rsidDel="00000000" w:rsidR="00000000" w:rsidRPr="00000000">
        <w:rPr>
          <w:rtl w:val="0"/>
        </w:rPr>
      </w:r>
    </w:p>
    <w:tbl>
      <w:tblPr>
        <w:tblStyle w:val="Table9"/>
        <w:tblW w:w="10603.0" w:type="dxa"/>
        <w:jc w:val="left"/>
        <w:tblLayout w:type="fixed"/>
        <w:tblLook w:val="0400"/>
      </w:tblPr>
      <w:tblGrid>
        <w:gridCol w:w="9572"/>
        <w:gridCol w:w="1031"/>
        <w:tblGridChange w:id="0">
          <w:tblGrid>
            <w:gridCol w:w="9572"/>
            <w:gridCol w:w="1031"/>
          </w:tblGrid>
        </w:tblGridChange>
      </w:tblGrid>
      <w:tr>
        <w:trPr>
          <w:cantSplit w:val="0"/>
          <w:trHeight w:val="726"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SimSun" w:cs="SimSun" w:eastAsia="SimSun" w:hAnsi="SimSun"/>
                <w:b w:val="1"/>
                <w:i w:val="0"/>
                <w:smallCaps w:val="0"/>
                <w:strike w:val="0"/>
                <w:color w:val="000000"/>
                <w:sz w:val="24"/>
                <w:szCs w:val="24"/>
                <w:u w:val="none"/>
                <w:shd w:fill="auto" w:val="clear"/>
                <w:vertAlign w:val="baseline"/>
                <w:rtl w:val="0"/>
              </w:rPr>
              <w:t xml:space="preserve">标准</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62">
            <w:pPr>
              <w:rPr/>
            </w:pPr>
            <w:r w:rsidDel="00000000" w:rsidR="00000000" w:rsidRPr="00000000">
              <w:rPr>
                <w:rFonts w:ascii="Gungsuh" w:cs="Gungsuh" w:eastAsia="Gungsuh" w:hAnsi="Gungsuh"/>
                <w:rtl w:val="0"/>
              </w:rPr>
              <w:t xml:space="preserve">评分</w:t>
            </w:r>
          </w:p>
        </w:tc>
      </w:tr>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G1 –  </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小</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组的每位成员都积极参与</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4">
            <w:pPr>
              <w:rPr/>
            </w:pPr>
            <w:r w:rsidDel="00000000" w:rsidR="00000000" w:rsidRPr="00000000">
              <w:rPr>
                <w:rtl w:val="0"/>
              </w:rPr>
              <w:t xml:space="preserve"> </w:t>
            </w:r>
          </w:p>
        </w:tc>
      </w:tr>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G2 –  </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作</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为一个整体的小组，我们密切协作，没有分裂</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6">
            <w:pPr>
              <w:rPr/>
            </w:pPr>
            <w:r w:rsidDel="00000000" w:rsidR="00000000" w:rsidRPr="00000000">
              <w:rPr>
                <w:rtl w:val="0"/>
              </w:rPr>
              <w:t xml:space="preserve"> </w:t>
            </w:r>
          </w:p>
        </w:tc>
      </w:tr>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G3 –  </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我</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们的对话主要或全部与我们正在进行的任务相关</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8">
            <w:pPr>
              <w:rPr/>
            </w:pPr>
            <w:r w:rsidDel="00000000" w:rsidR="00000000" w:rsidRPr="00000000">
              <w:rPr>
                <w:rtl w:val="0"/>
              </w:rPr>
              <w:t xml:space="preserve"> </w:t>
            </w:r>
          </w:p>
        </w:tc>
      </w:tr>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G4 –  </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我</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们分享并对彼此的观点进行了建设性的拓展</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A">
            <w:pPr>
              <w:rPr/>
            </w:pPr>
            <w:r w:rsidDel="00000000" w:rsidR="00000000" w:rsidRPr="00000000">
              <w:rPr>
                <w:rtl w:val="0"/>
              </w:rPr>
            </w:r>
          </w:p>
        </w:tc>
      </w:tr>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G5 –  </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在他人</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讲话时，我们仔细聆听并采纳他们的观点</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C">
            <w:pPr>
              <w:rPr/>
            </w:pPr>
            <w:r w:rsidDel="00000000" w:rsidR="00000000" w:rsidRPr="00000000">
              <w:rPr>
                <w:rtl w:val="0"/>
              </w:rPr>
            </w:r>
          </w:p>
        </w:tc>
      </w:tr>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G6 –  </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我</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们在小组中愉快地协作</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E">
            <w:pPr>
              <w:rPr/>
            </w:pPr>
            <w:r w:rsidDel="00000000" w:rsidR="00000000" w:rsidRPr="00000000">
              <w:rPr>
                <w:rtl w:val="0"/>
              </w:rPr>
              <w:t xml:space="preserve"> </w:t>
            </w:r>
          </w:p>
        </w:tc>
      </w:tr>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G7 –  </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当提出建</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议或同意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不同意他人</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时，我们会给出理由</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0">
            <w:pPr>
              <w:rPr/>
            </w:pPr>
            <w:r w:rsidDel="00000000" w:rsidR="00000000" w:rsidRPr="00000000">
              <w:rPr>
                <w:rtl w:val="0"/>
              </w:rPr>
              <w:t xml:space="preserve"> </w:t>
            </w:r>
          </w:p>
        </w:tc>
      </w:tr>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G8 –  </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我</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们以尊重和建设性的方式挑战或评论彼此的观点</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2">
            <w:pPr>
              <w:rPr/>
            </w:pPr>
            <w:r w:rsidDel="00000000" w:rsidR="00000000" w:rsidRPr="00000000">
              <w:rPr>
                <w:rtl w:val="0"/>
              </w:rPr>
              <w:t xml:space="preserve"> </w:t>
            </w:r>
          </w:p>
        </w:tc>
      </w:tr>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G9 –  </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如果存在分歧，我</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们会尝试达成一致或找到折中方案</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4">
            <w:pPr>
              <w:rPr/>
            </w:pPr>
            <w:r w:rsidDel="00000000" w:rsidR="00000000" w:rsidRPr="00000000">
              <w:rPr>
                <w:rtl w:val="0"/>
              </w:rPr>
              <w:t xml:space="preserve"> </w:t>
            </w:r>
          </w:p>
        </w:tc>
      </w:tr>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G10 –  </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我</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们的讨论和分歧促进了相互学习</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6">
            <w:pPr>
              <w:rPr/>
            </w:pPr>
            <w:r w:rsidDel="00000000" w:rsidR="00000000" w:rsidRPr="00000000">
              <w:rPr>
                <w:rtl w:val="0"/>
              </w:rPr>
              <w:t xml:space="preserve"> </w:t>
            </w:r>
          </w:p>
        </w:tc>
      </w:tr>
    </w:tbl>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ins w:author="Microsoft Office User" w:id="7" w:date="2023-10-29T14:23:00Z"/>
        </w:rPr>
      </w:pPr>
      <w:ins w:author="Microsoft Office User" w:id="7" w:date="2023-10-29T14:23:00Z">
        <w:r w:rsidDel="00000000" w:rsidR="00000000" w:rsidRPr="00000000">
          <w:br w:type="page"/>
        </w:r>
        <w:r w:rsidDel="00000000" w:rsidR="00000000" w:rsidRPr="00000000">
          <w:rPr>
            <w:rtl w:val="0"/>
          </w:rPr>
        </w:r>
      </w:ins>
    </w:p>
    <w:p w:rsidR="00000000" w:rsidDel="00000000" w:rsidP="00000000" w:rsidRDefault="00000000" w:rsidRPr="00000000" w14:paraId="00000179">
      <w:pPr>
        <w:jc w:val="center"/>
        <w:rPr/>
      </w:pPr>
      <w:r w:rsidDel="00000000" w:rsidR="00000000" w:rsidRPr="00000000">
        <w:rPr>
          <w:rFonts w:ascii="Gungsuh" w:cs="Gungsuh" w:eastAsia="Gungsuh" w:hAnsi="Gungsuh"/>
          <w:rtl w:val="0"/>
        </w:rPr>
        <w:t xml:space="preserve">小组活动评估量表</w:t>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b w:val="0"/>
        </w:rPr>
      </w:pPr>
      <w:r w:rsidDel="00000000" w:rsidR="00000000" w:rsidRPr="00000000">
        <w:rPr>
          <w:rFonts w:ascii="Gungsuh" w:cs="Gungsuh" w:eastAsia="Gungsuh" w:hAnsi="Gungsuh"/>
          <w:b w:val="0"/>
          <w:rtl w:val="0"/>
        </w:rPr>
        <w:t xml:space="preserve">这个量表适用于成人观察并评估小组活动的质量。根据这些标准，获得高分通常意味着小组取得了良好的学习成果。</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Fonts w:ascii="Gungsuh" w:cs="Gungsuh" w:eastAsia="Gungsuh" w:hAnsi="Gungsuh"/>
          <w:rtl w:val="0"/>
        </w:rPr>
        <w:t xml:space="preserve">指导说明：</w:t>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60" w:right="0" w:hanging="360"/>
        <w:jc w:val="left"/>
        <w:rPr>
          <w:b w:val="1"/>
          <w:i w:val="0"/>
          <w:smallCaps w:val="0"/>
          <w:strike w:val="0"/>
          <w:color w:val="000000"/>
          <w:sz w:val="20"/>
          <w:szCs w:val="20"/>
          <w:u w:val="none"/>
          <w:shd w:fill="auto" w:val="clear"/>
          <w:vertAlign w:val="baseline"/>
        </w:rPr>
      </w:pPr>
      <w:r w:rsidDel="00000000" w:rsidR="00000000" w:rsidRPr="00000000">
        <w:rPr>
          <w:rFonts w:ascii="Times" w:cs="Times" w:eastAsia="Times" w:hAnsi="Times"/>
          <w:b w:val="1"/>
          <w:i w:val="0"/>
          <w:smallCaps w:val="0"/>
          <w:strike w:val="0"/>
          <w:color w:val="000000"/>
          <w:sz w:val="20"/>
          <w:szCs w:val="20"/>
          <w:u w:val="none"/>
          <w:shd w:fill="auto" w:val="clear"/>
          <w:vertAlign w:val="baseline"/>
          <w:rtl w:val="0"/>
        </w:rPr>
        <w:t xml:space="preserve">评分标准如下：1 = 不符合实际；2 = 部分符合实际；3 = 非常符合实际。</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Fonts w:ascii="Gungsuh" w:cs="Gungsuh" w:eastAsia="Gungsuh" w:hAnsi="Gungsuh"/>
          <w:rtl w:val="0"/>
        </w:rPr>
        <w:t xml:space="preserve">小组名称：</w:t>
      </w:r>
    </w:p>
    <w:p w:rsidR="00000000" w:rsidDel="00000000" w:rsidP="00000000" w:rsidRDefault="00000000" w:rsidRPr="00000000" w14:paraId="00000183">
      <w:pPr>
        <w:rPr/>
      </w:pPr>
      <w:r w:rsidDel="00000000" w:rsidR="00000000" w:rsidRPr="00000000">
        <w:rPr>
          <w:rtl w:val="0"/>
        </w:rPr>
      </w:r>
    </w:p>
    <w:tbl>
      <w:tblPr>
        <w:tblStyle w:val="Table10"/>
        <w:tblW w:w="106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58"/>
        <w:gridCol w:w="957"/>
        <w:tblGridChange w:id="0">
          <w:tblGrid>
            <w:gridCol w:w="9658"/>
            <w:gridCol w:w="957"/>
          </w:tblGrid>
        </w:tblGridChange>
      </w:tblGrid>
      <w:tr>
        <w:trPr>
          <w:cantSplit w:val="0"/>
          <w:tblHeader w:val="0"/>
        </w:trPr>
        <w:tc>
          <w:tcPr>
            <w:shd w:fill="auto" w:val="clear"/>
            <w:vAlign w:val="center"/>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imSun" w:cs="SimSun" w:eastAsia="SimSun" w:hAnsi="SimSun"/>
                <w:b w:val="1"/>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1"/>
                <w:i w:val="0"/>
                <w:smallCaps w:val="0"/>
                <w:strike w:val="0"/>
                <w:color w:val="000000"/>
                <w:sz w:val="24"/>
                <w:szCs w:val="24"/>
                <w:u w:val="none"/>
                <w:shd w:fill="auto" w:val="clear"/>
                <w:vertAlign w:val="baseline"/>
                <w:rtl w:val="0"/>
              </w:rPr>
              <w:t xml:space="preserve">标准</w:t>
            </w:r>
            <w:r w:rsidDel="00000000" w:rsidR="00000000" w:rsidRPr="00000000">
              <w:rPr>
                <w:rtl w:val="0"/>
              </w:rPr>
            </w:r>
          </w:p>
        </w:tc>
        <w:tc>
          <w:tcPr>
            <w:shd w:fill="auto" w:val="clear"/>
            <w:vAlign w:val="center"/>
          </w:tcPr>
          <w:p w:rsidR="00000000" w:rsidDel="00000000" w:rsidP="00000000" w:rsidRDefault="00000000" w:rsidRPr="00000000" w14:paraId="00000185">
            <w:pPr>
              <w:rPr>
                <w:rFonts w:ascii="SimSun" w:cs="SimSun" w:eastAsia="SimSun" w:hAnsi="SimSun"/>
              </w:rPr>
            </w:pPr>
            <w:r w:rsidDel="00000000" w:rsidR="00000000" w:rsidRPr="00000000">
              <w:rPr>
                <w:rFonts w:ascii="SimSun" w:cs="SimSun" w:eastAsia="SimSun" w:hAnsi="SimSun"/>
                <w:rtl w:val="0"/>
              </w:rPr>
              <w:t xml:space="preserve">评分</w:t>
            </w:r>
          </w:p>
        </w:tc>
      </w:tr>
      <w:tr>
        <w:trPr>
          <w:cantSplit w:val="0"/>
          <w:trHeight w:val="568" w:hRule="atLeast"/>
          <w:tblHeader w:val="0"/>
        </w:trPr>
        <w:tc>
          <w:tcPr>
            <w:shd w:fill="auto" w:val="clear"/>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G1 –  所有学习者都积极参与了小组互动</w:t>
            </w:r>
          </w:p>
        </w:tc>
        <w:tc>
          <w:tcPr>
            <w:shd w:fill="auto" w:val="clear"/>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SimSun" w:cs="SimSun" w:eastAsia="SimSun" w:hAnsi="SimSun"/>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62" w:hRule="atLeast"/>
          <w:tblHeader w:val="0"/>
        </w:trPr>
        <w:tc>
          <w:tcPr>
            <w:shd w:fill="auto" w:val="clear"/>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G2 –  小组保持整体一致，未形成分裂</w:t>
            </w:r>
          </w:p>
        </w:tc>
        <w:tc>
          <w:tcPr>
            <w:shd w:fill="auto" w:val="clear"/>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SimSun" w:cs="SimSun" w:eastAsia="SimSun" w:hAnsi="SimSun"/>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43" w:hRule="atLeast"/>
          <w:tblHeader w:val="0"/>
        </w:trPr>
        <w:tc>
          <w:tcPr>
            <w:shd w:fill="auto" w:val="clear"/>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G3 –  学习者间存在大量与任务相关的交流</w:t>
            </w:r>
          </w:p>
        </w:tc>
        <w:tc>
          <w:tcPr>
            <w:shd w:fill="auto" w:val="clear"/>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SimSun" w:cs="SimSun" w:eastAsia="SimSun" w:hAnsi="SimSun"/>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89" w:hRule="atLeast"/>
          <w:tblHeader w:val="0"/>
        </w:trPr>
        <w:tc>
          <w:tcPr>
            <w:shd w:fill="auto" w:val="clear"/>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SimSun" w:cs="SimSun" w:eastAsia="SimSun" w:hAnsi="SimSu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G4 –  学习者对合作持积极态度</w:t>
            </w:r>
            <w:r w:rsidDel="00000000" w:rsidR="00000000" w:rsidRPr="00000000">
              <w:rPr>
                <w:rtl w:val="0"/>
              </w:rPr>
            </w:r>
          </w:p>
        </w:tc>
        <w:tc>
          <w:tcPr>
            <w:shd w:fill="auto" w:val="clear"/>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imSun" w:cs="SimSun" w:eastAsia="SimSun" w:hAnsi="SimSun"/>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SimSun" w:cs="SimSun" w:eastAsia="SimSun" w:hAnsi="SimSu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G5 –  小组互动中包含了彼此想法的分享和发展</w:t>
            </w:r>
            <w:r w:rsidDel="00000000" w:rsidR="00000000" w:rsidRPr="00000000">
              <w:rPr>
                <w:rtl w:val="0"/>
              </w:rPr>
            </w:r>
          </w:p>
        </w:tc>
        <w:tc>
          <w:tcPr>
            <w:shd w:fill="auto" w:val="clear"/>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imSun" w:cs="SimSun" w:eastAsia="SimSun" w:hAnsi="SimSun"/>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63" w:hRule="atLeast"/>
          <w:tblHeader w:val="0"/>
        </w:trPr>
        <w:tc>
          <w:tcPr>
            <w:shd w:fill="auto" w:val="clear"/>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SimSun" w:cs="SimSun" w:eastAsia="SimSun" w:hAnsi="SimSu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G6 –  小组讨论中包括合理的论证</w:t>
            </w:r>
            <w:r w:rsidDel="00000000" w:rsidR="00000000" w:rsidRPr="00000000">
              <w:rPr>
                <w:rtl w:val="0"/>
              </w:rPr>
            </w:r>
          </w:p>
        </w:tc>
        <w:tc>
          <w:tcPr>
            <w:shd w:fill="auto" w:val="clear"/>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imSun" w:cs="SimSun" w:eastAsia="SimSun" w:hAnsi="SimSun"/>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58" w:hRule="atLeast"/>
          <w:tblHeader w:val="0"/>
        </w:trPr>
        <w:tc>
          <w:tcPr>
            <w:shd w:fill="auto" w:val="clear"/>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SimSun" w:cs="SimSun" w:eastAsia="SimSun" w:hAnsi="SimSu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G7 –  小组成员对彼此的想法进行了建设性的评估</w:t>
            </w:r>
            <w:r w:rsidDel="00000000" w:rsidR="00000000" w:rsidRPr="00000000">
              <w:rPr>
                <w:rtl w:val="0"/>
              </w:rPr>
            </w:r>
          </w:p>
        </w:tc>
        <w:tc>
          <w:tcPr>
            <w:shd w:fill="auto" w:val="clear"/>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imSun" w:cs="SimSun" w:eastAsia="SimSun" w:hAnsi="SimSun"/>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52" w:hRule="atLeast"/>
          <w:tblHeader w:val="0"/>
        </w:trPr>
        <w:tc>
          <w:tcPr>
            <w:shd w:fill="auto" w:val="clear"/>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SimSun" w:cs="SimSun" w:eastAsia="SimSun" w:hAnsi="SimSu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G8 –  当存在分歧时，学习者努力寻求共识或折中方案</w:t>
            </w:r>
            <w:r w:rsidDel="00000000" w:rsidR="00000000" w:rsidRPr="00000000">
              <w:rPr>
                <w:rtl w:val="0"/>
              </w:rPr>
            </w:r>
          </w:p>
        </w:tc>
        <w:tc>
          <w:tcPr>
            <w:shd w:fill="auto" w:val="clear"/>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imSun" w:cs="SimSun" w:eastAsia="SimSun" w:hAnsi="SimSun"/>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60" w:hRule="atLeast"/>
          <w:tblHeader w:val="0"/>
        </w:trPr>
        <w:tc>
          <w:tcPr>
            <w:shd w:fill="auto" w:val="clear"/>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SimSun" w:cs="SimSun" w:eastAsia="SimSun" w:hAnsi="SimSu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G9 –  小组活动中的讨论是富有成效的，即使有时会有分歧</w:t>
            </w:r>
            <w:r w:rsidDel="00000000" w:rsidR="00000000" w:rsidRPr="00000000">
              <w:rPr>
                <w:rtl w:val="0"/>
              </w:rPr>
            </w:r>
          </w:p>
        </w:tc>
        <w:tc>
          <w:tcPr>
            <w:shd w:fill="auto" w:val="clear"/>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imSun" w:cs="SimSun" w:eastAsia="SimSun" w:hAnsi="SimSun"/>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682" w:hRule="atLeast"/>
          <w:tblHeader w:val="0"/>
        </w:trPr>
        <w:tc>
          <w:tcPr>
            <w:shd w:fill="auto" w:val="clear"/>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G10 –  分配的小组角色没有妨碍学习者的团队合作</w:t>
            </w:r>
          </w:p>
        </w:tc>
        <w:tc>
          <w:tcPr>
            <w:shd w:fill="auto" w:val="clear"/>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imSun" w:cs="SimSun" w:eastAsia="SimSun" w:hAnsi="SimSun"/>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9A">
      <w:pPr>
        <w:rPr>
          <w:ins w:author="Microsoft Office User" w:id="8" w:date="2023-10-29T14:23:00Z"/>
        </w:rPr>
        <w:sectPr>
          <w:type w:val="nextPage"/>
          <w:pgSz w:h="17000" w:w="12020" w:orient="portrait"/>
          <w:pgMar w:bottom="1134" w:top="1276" w:left="851" w:right="544" w:header="397" w:footer="567"/>
          <w:pgNumType w:start="1"/>
          <w:titlePg w:val="1"/>
        </w:sectPr>
      </w:pPr>
      <w:ins w:author="Microsoft Office User" w:id="8" w:date="2023-10-29T14:23:00Z">
        <w:r w:rsidDel="00000000" w:rsidR="00000000" w:rsidRPr="00000000">
          <w:rPr>
            <w:rtl w:val="0"/>
          </w:rPr>
        </w:r>
      </w:ins>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ins w:author="Microsoft Office User" w:id="9" w:date="2023-10-29T14:23:00Z"/>
          <w:color w:val="800000"/>
          <w:sz w:val="28"/>
          <w:szCs w:val="28"/>
        </w:rPr>
      </w:pPr>
      <w:r w:rsidDel="00000000" w:rsidR="00000000" w:rsidRPr="00000000">
        <w:rPr>
          <w:rFonts w:ascii="Gungsuh" w:cs="Gungsuh" w:eastAsia="Gungsuh" w:hAnsi="Gungsuh"/>
          <w:color w:val="800000"/>
          <w:sz w:val="28"/>
          <w:szCs w:val="28"/>
          <w:rtl w:val="0"/>
        </w:rPr>
        <w:t xml:space="preserve">2H：对话式教学问卷（DTQ）：适用于学生和教育工作者</w:t>
      </w:r>
      <w:ins w:author="Microsoft Office User" w:id="9" w:date="2023-10-29T14:23:00Z">
        <w:r w:rsidDel="00000000" w:rsidR="00000000" w:rsidRPr="00000000">
          <w:rPr>
            <w:rtl w:val="0"/>
          </w:rPr>
        </w:r>
      </w:ins>
    </w:p>
    <w:p w:rsidR="00000000" w:rsidDel="00000000" w:rsidP="00000000" w:rsidRDefault="00000000" w:rsidRPr="00000000" w14:paraId="0000019D">
      <w:pPr>
        <w:rPr>
          <w:ins w:author="Microsoft Office User" w:id="9" w:date="2023-10-29T14:23:00Z"/>
          <w:color w:val="800000"/>
          <w:sz w:val="28"/>
          <w:szCs w:val="28"/>
        </w:rPr>
      </w:pPr>
      <w:ins w:author="Microsoft Office User" w:id="9" w:date="2023-10-29T14:23:00Z">
        <w:r w:rsidDel="00000000" w:rsidR="00000000" w:rsidRPr="00000000">
          <w:rPr>
            <w:rtl w:val="0"/>
          </w:rPr>
        </w:r>
      </w:ins>
    </w:p>
    <w:p w:rsidR="00000000" w:rsidDel="00000000" w:rsidP="00000000" w:rsidRDefault="00000000" w:rsidRPr="00000000" w14:paraId="0000019E">
      <w:pPr>
        <w:rPr>
          <w:ins w:author="Microsoft Office User" w:id="9" w:date="2023-10-29T14:23:00Z"/>
        </w:rPr>
      </w:pPr>
      <w:ins w:author="Microsoft Office User" w:id="9" w:date="2023-10-29T14:23:00Z">
        <w:r w:rsidDel="00000000" w:rsidR="00000000" w:rsidRPr="00000000">
          <w:rPr>
            <w:rtl w:val="0"/>
          </w:rPr>
        </w:r>
      </w:ins>
    </w:p>
    <w:p w:rsidR="00000000" w:rsidDel="00000000" w:rsidP="00000000" w:rsidRDefault="00000000" w:rsidRPr="00000000" w14:paraId="0000019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Gungsuh" w:cs="Gungsuh" w:eastAsia="Gungsuh" w:hAnsi="Gungsuh"/>
          <w:b w:val="1"/>
          <w:i w:val="0"/>
          <w:smallCaps w:val="0"/>
          <w:strike w:val="0"/>
          <w:color w:val="000000"/>
          <w:sz w:val="32"/>
          <w:szCs w:val="32"/>
          <w:u w:val="none"/>
          <w:shd w:fill="auto" w:val="clear"/>
          <w:vertAlign w:val="baseline"/>
          <w:rtl w:val="0"/>
        </w:rPr>
        <w:t xml:space="preserve">教师自评课堂表现</w:t>
      </w:r>
    </w:p>
    <w:p w:rsidR="00000000" w:rsidDel="00000000" w:rsidP="00000000" w:rsidRDefault="00000000" w:rsidRPr="00000000" w14:paraId="000001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Gungsuh" w:cs="Gungsuh" w:eastAsia="Gungsuh" w:hAnsi="Gungsuh"/>
          <w:b w:val="1"/>
          <w:i w:val="0"/>
          <w:smallCaps w:val="0"/>
          <w:strike w:val="0"/>
          <w:color w:val="000000"/>
          <w:sz w:val="32"/>
          <w:szCs w:val="32"/>
          <w:u w:val="none"/>
          <w:shd w:fill="auto" w:val="clear"/>
          <w:vertAlign w:val="baseline"/>
          <w:rtl w:val="0"/>
        </w:rPr>
        <w:t xml:space="preserve">学生评价课堂表现</w:t>
      </w:r>
    </w:p>
    <w:p w:rsidR="00000000" w:rsidDel="00000000" w:rsidP="00000000" w:rsidRDefault="00000000" w:rsidRPr="00000000" w14:paraId="000001A1">
      <w:pPr>
        <w:jc w:val="center"/>
        <w:rPr>
          <w:ins w:author="Microsoft Office User" w:id="10" w:date="2023-10-29T14:23:00Z"/>
          <w:sz w:val="32"/>
          <w:szCs w:val="32"/>
        </w:rPr>
      </w:pPr>
      <w:r w:rsidDel="00000000" w:rsidR="00000000" w:rsidRPr="00000000">
        <w:rPr>
          <w:rFonts w:ascii="Gungsuh" w:cs="Gungsuh" w:eastAsia="Gungsuh" w:hAnsi="Gungsuh"/>
          <w:sz w:val="32"/>
          <w:szCs w:val="32"/>
          <w:rtl w:val="0"/>
        </w:rPr>
        <w:t xml:space="preserve">（3）教师教学实践自我评估</w:t>
      </w:r>
      <w:ins w:author="Microsoft Office User" w:id="10" w:date="2023-10-29T14:23:00Z">
        <w:r w:rsidDel="00000000" w:rsidR="00000000" w:rsidRPr="00000000">
          <w:rPr>
            <w:rtl w:val="0"/>
          </w:rPr>
        </w:r>
      </w:ins>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ins w:author="Microsoft Office User" w:id="11" w:date="2023-10-29T14:23:00Z"/>
        </w:rPr>
      </w:pPr>
      <w:ins w:author="Microsoft Office User" w:id="11" w:date="2023-10-29T14:23:00Z">
        <w:r w:rsidDel="00000000" w:rsidR="00000000" w:rsidRPr="00000000">
          <w:rPr>
            <w:rtl w:val="0"/>
          </w:rPr>
        </w:r>
      </w:ins>
    </w:p>
    <w:p w:rsidR="00000000" w:rsidDel="00000000" w:rsidP="00000000" w:rsidRDefault="00000000" w:rsidRPr="00000000" w14:paraId="000001A8">
      <w:pPr>
        <w:jc w:val="center"/>
        <w:rPr/>
      </w:pPr>
      <w:r w:rsidDel="00000000" w:rsidR="00000000" w:rsidRPr="00000000">
        <w:rPr>
          <w:rFonts w:ascii="Gungsuh" w:cs="Gungsuh" w:eastAsia="Gungsuh" w:hAnsi="Gungsuh"/>
          <w:rtl w:val="0"/>
        </w:rPr>
        <w:t xml:space="preserve">作者：亚历山大·格罗施纳（Alexander Gröschner）、萨拉·亨内西（Sara Hennessy）、鲁思·科舍纳（Ruth Kershner）、马蒂亚斯·德恩（Mathias Dehne）、埃莉萨·卡尔卡尼（Elisa Calcagni）(2021)</w:t>
      </w:r>
    </w:p>
    <w:p w:rsidR="00000000" w:rsidDel="00000000" w:rsidP="00000000" w:rsidRDefault="00000000" w:rsidRPr="00000000" w14:paraId="000001A9">
      <w:pPr>
        <w:jc w:val="center"/>
        <w:rPr/>
      </w:pPr>
      <w:r w:rsidDel="00000000" w:rsidR="00000000" w:rsidRPr="00000000">
        <w:rPr>
          <w:rFonts w:ascii="Gungsuh" w:cs="Gungsuh" w:eastAsia="Gungsuh" w:hAnsi="Gungsuh"/>
          <w:rtl w:val="0"/>
        </w:rPr>
        <w:t xml:space="preserve">所属机构：耶拿大学（University of Jena）、</w:t>
      </w:r>
    </w:p>
    <w:p w:rsidR="00000000" w:rsidDel="00000000" w:rsidP="00000000" w:rsidRDefault="00000000" w:rsidRPr="00000000" w14:paraId="000001AA">
      <w:pPr>
        <w:jc w:val="center"/>
        <w:rPr/>
      </w:pPr>
      <w:r w:rsidDel="00000000" w:rsidR="00000000" w:rsidRPr="00000000">
        <w:rPr>
          <w:rFonts w:ascii="Gungsuh" w:cs="Gungsuh" w:eastAsia="Gungsuh" w:hAnsi="Gungsuh"/>
          <w:rtl w:val="0"/>
        </w:rPr>
        <w:t xml:space="preserve">剑桥大学（University of Cambridge）</w:t>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ins w:author="Microsoft Office User" w:id="12" w:date="2023-10-29T14:23:00Z"/>
        </w:rPr>
      </w:pPr>
      <w:ins w:author="Microsoft Office User" w:id="12" w:date="2023-10-29T14:23:00Z">
        <w:r w:rsidDel="00000000" w:rsidR="00000000" w:rsidRPr="00000000">
          <w:rPr>
            <w:rtl w:val="0"/>
          </w:rPr>
        </w:r>
      </w:ins>
    </w:p>
    <w:p w:rsidR="00000000" w:rsidDel="00000000" w:rsidP="00000000" w:rsidRDefault="00000000" w:rsidRPr="00000000" w14:paraId="000001AE">
      <w:pPr>
        <w:rPr/>
      </w:pPr>
      <w:r w:rsidDel="00000000" w:rsidR="00000000" w:rsidRPr="00000000">
        <w:rPr>
          <w:rtl w:val="0"/>
        </w:rPr>
      </w:r>
    </w:p>
    <w:tbl>
      <w:tblPr>
        <w:tblStyle w:val="Table11"/>
        <w:tblW w:w="145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475"/>
        <w:gridCol w:w="3756"/>
        <w:gridCol w:w="3677"/>
        <w:gridCol w:w="3682"/>
        <w:tblGridChange w:id="0">
          <w:tblGrid>
            <w:gridCol w:w="3475"/>
            <w:gridCol w:w="3756"/>
            <w:gridCol w:w="3677"/>
            <w:gridCol w:w="3682"/>
          </w:tblGrid>
        </w:tblGridChange>
      </w:tblGrid>
      <w:tr>
        <w:trPr>
          <w:cantSplit w:val="0"/>
          <w:tblHeader w:val="0"/>
          <w:ins w:author="Microsoft Office User" w:id="13" w:date="2023-10-29T14:23:00Z"/>
        </w:trPr>
        <w:tc>
          <w:tcPr>
            <w:vAlign w:val="bottom"/>
          </w:tcPr>
          <w:p w:rsidR="00000000" w:rsidDel="00000000" w:rsidP="00000000" w:rsidRDefault="00000000" w:rsidRPr="00000000" w14:paraId="000001AF">
            <w:pPr>
              <w:rPr>
                <w:ins w:author="Microsoft Office User" w:id="13" w:date="2023-10-29T14:23:00Z"/>
                <w:rFonts w:ascii="Calibri" w:cs="Calibri" w:eastAsia="Calibri" w:hAnsi="Calibri"/>
                <w:color w:val="3c4043"/>
                <w:sz w:val="22"/>
                <w:szCs w:val="22"/>
              </w:rPr>
            </w:pPr>
            <w:ins w:author="Microsoft Office User" w:id="13" w:date="2023-10-29T14:23:00Z">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114935</wp:posOffset>
                    </wp:positionH>
                    <wp:positionV relativeFrom="paragraph">
                      <wp:posOffset>469900</wp:posOffset>
                    </wp:positionV>
                    <wp:extent cx="1944370" cy="861695"/>
                    <wp:effectExtent b="0" l="0" r="0" t="0"/>
                    <wp:wrapNone/>
                    <wp:docPr id="20" name="image6.png"/>
                    <a:graphic>
                      <a:graphicData uri="http://schemas.openxmlformats.org/drawingml/2006/picture">
                        <pic:pic>
                          <pic:nvPicPr>
                            <pic:cNvPr id="0" name="image6.png"/>
                            <pic:cNvPicPr preferRelativeResize="0"/>
                          </pic:nvPicPr>
                          <pic:blipFill>
                            <a:blip r:embed="rId25"/>
                            <a:srcRect b="0" l="0" r="0" t="0"/>
                            <a:stretch>
                              <a:fillRect/>
                            </a:stretch>
                          </pic:blipFill>
                          <pic:spPr>
                            <a:xfrm>
                              <a:off x="0" y="0"/>
                              <a:ext cx="1944370" cy="861695"/>
                            </a:xfrm>
                            <a:prstGeom prst="rect"/>
                            <a:ln/>
                          </pic:spPr>
                        </pic:pic>
                      </a:graphicData>
                    </a:graphic>
                  </wp:anchor>
                </w:drawing>
              </w:r>
            </w:ins>
          </w:p>
        </w:tc>
        <w:tc>
          <w:tcPr>
            <w:vAlign w:val="bottom"/>
          </w:tcPr>
          <w:p w:rsidR="00000000" w:rsidDel="00000000" w:rsidP="00000000" w:rsidRDefault="00000000" w:rsidRPr="00000000" w14:paraId="000001B0">
            <w:pPr>
              <w:rPr>
                <w:ins w:author="Microsoft Office User" w:id="13" w:date="2023-10-29T14:23:00Z"/>
                <w:rFonts w:ascii="Calibri" w:cs="Calibri" w:eastAsia="Calibri" w:hAnsi="Calibri"/>
                <w:color w:val="3c4043"/>
                <w:sz w:val="22"/>
                <w:szCs w:val="22"/>
              </w:rPr>
            </w:pPr>
            <w:ins w:author="Microsoft Office User" w:id="13" w:date="2023-10-29T14:23:00Z">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-41909</wp:posOffset>
                    </wp:positionH>
                    <wp:positionV relativeFrom="paragraph">
                      <wp:posOffset>0</wp:posOffset>
                    </wp:positionV>
                    <wp:extent cx="2243455" cy="796925"/>
                    <wp:effectExtent b="0" l="0" r="0" t="0"/>
                    <wp:wrapSquare wrapText="bothSides" distB="0" distT="0" distL="114300" distR="114300"/>
                    <wp:docPr id="23" name="image4.png"/>
                    <a:graphic>
                      <a:graphicData uri="http://schemas.openxmlformats.org/drawingml/2006/picture">
                        <pic:pic>
                          <pic:nvPicPr>
                            <pic:cNvPr id="0" name="image4.png"/>
                            <pic:cNvPicPr preferRelativeResize="0"/>
                          </pic:nvPicPr>
                          <pic:blipFill>
                            <a:blip r:embed="rId26"/>
                            <a:srcRect b="0" l="0" r="0" t="0"/>
                            <a:stretch>
                              <a:fillRect/>
                            </a:stretch>
                          </pic:blipFill>
                          <pic:spPr>
                            <a:xfrm>
                              <a:off x="0" y="0"/>
                              <a:ext cx="2243455" cy="796925"/>
                            </a:xfrm>
                            <a:prstGeom prst="rect"/>
                            <a:ln/>
                          </pic:spPr>
                        </pic:pic>
                      </a:graphicData>
                    </a:graphic>
                  </wp:anchor>
                </w:drawing>
              </w:r>
            </w:ins>
          </w:p>
        </w:tc>
        <w:tc>
          <w:tcPr>
            <w:vAlign w:val="bottom"/>
          </w:tcPr>
          <w:p w:rsidR="00000000" w:rsidDel="00000000" w:rsidP="00000000" w:rsidRDefault="00000000" w:rsidRPr="00000000" w14:paraId="000001B1">
            <w:pPr>
              <w:rPr>
                <w:ins w:author="Microsoft Office User" w:id="13" w:date="2023-10-29T14:23:00Z"/>
              </w:rPr>
            </w:pPr>
            <w:ins w:author="Microsoft Office User" w:id="13" w:date="2023-10-29T14:23:00Z">
              <w:r w:rsidDel="00000000" w:rsidR="00000000" w:rsidRPr="00000000">
                <w:rPr>
                  <w:rtl w:val="0"/>
                </w:rPr>
              </w:r>
            </w:ins>
          </w:p>
          <w:p w:rsidR="00000000" w:rsidDel="00000000" w:rsidP="00000000" w:rsidRDefault="00000000" w:rsidRPr="00000000" w14:paraId="000001B2">
            <w:pPr>
              <w:rPr>
                <w:ins w:author="Microsoft Office User" w:id="13" w:date="2023-10-29T14:23:00Z"/>
              </w:rPr>
            </w:pPr>
            <w:ins w:author="Microsoft Office User" w:id="13" w:date="2023-10-29T14:23:00Z">
              <w:r w:rsidDel="00000000" w:rsidR="00000000" w:rsidRPr="00000000">
                <w:rPr>
                  <w:rtl w:val="0"/>
                </w:rPr>
              </w:r>
            </w:ins>
          </w:p>
          <w:p w:rsidR="00000000" w:rsidDel="00000000" w:rsidP="00000000" w:rsidRDefault="00000000" w:rsidRPr="00000000" w14:paraId="000001B3">
            <w:pPr>
              <w:rPr>
                <w:ins w:author="Microsoft Office User" w:id="13" w:date="2023-10-29T14:23:00Z"/>
              </w:rPr>
            </w:pPr>
            <w:ins w:author="Microsoft Office User" w:id="13" w:date="2023-10-29T14:23:00Z">
              <w:r w:rsidDel="00000000" w:rsidR="00000000" w:rsidRPr="00000000">
                <w:rPr>
                  <w:rtl w:val="0"/>
                </w:rPr>
              </w:r>
            </w:ins>
          </w:p>
          <w:p w:rsidR="00000000" w:rsidDel="00000000" w:rsidP="00000000" w:rsidRDefault="00000000" w:rsidRPr="00000000" w14:paraId="000001B4">
            <w:pPr>
              <w:rPr>
                <w:ins w:author="Microsoft Office User" w:id="13" w:date="2023-10-29T14:23:00Z"/>
              </w:rPr>
            </w:pPr>
            <w:ins w:author="Microsoft Office User" w:id="13" w:date="2023-10-29T14:23:00Z">
              <w:r w:rsidDel="00000000" w:rsidR="00000000" w:rsidRPr="00000000">
                <w:rPr>
                  <w:rtl w:val="0"/>
                </w:rPr>
              </w:r>
            </w:ins>
          </w:p>
          <w:p w:rsidR="00000000" w:rsidDel="00000000" w:rsidP="00000000" w:rsidRDefault="00000000" w:rsidRPr="00000000" w14:paraId="000001B5">
            <w:pPr>
              <w:rPr>
                <w:ins w:author="Microsoft Office User" w:id="13" w:date="2023-10-29T14:23:00Z"/>
              </w:rPr>
            </w:pPr>
            <w:ins w:author="Microsoft Office User" w:id="13" w:date="2023-10-29T14:23:00Z">
              <w:r w:rsidDel="00000000" w:rsidR="00000000" w:rsidRPr="00000000">
                <w:rPr>
                  <w:rtl w:val="0"/>
                </w:rPr>
              </w:r>
            </w:ins>
          </w:p>
          <w:p w:rsidR="00000000" w:rsidDel="00000000" w:rsidP="00000000" w:rsidRDefault="00000000" w:rsidRPr="00000000" w14:paraId="000001B6">
            <w:pPr>
              <w:rPr>
                <w:ins w:author="Microsoft Office User" w:id="13" w:date="2023-10-29T14:23:00Z"/>
                <w:rFonts w:ascii="Calibri" w:cs="Calibri" w:eastAsia="Calibri" w:hAnsi="Calibri"/>
                <w:color w:val="3c4043"/>
                <w:sz w:val="22"/>
                <w:szCs w:val="22"/>
              </w:rPr>
            </w:pPr>
            <w:ins w:author="Microsoft Office User" w:id="13" w:date="2023-10-29T14:23:00Z">
              <w:r w:rsidDel="00000000" w:rsidR="00000000" w:rsidRPr="00000000">
                <w:rPr/>
                <w:drawing>
                  <wp:inline distB="0" distT="0" distL="0" distR="0">
                    <wp:extent cx="1972256" cy="607668"/>
                    <wp:effectExtent b="0" l="0" r="0" t="0"/>
                    <wp:docPr descr="FacultyLogo_forLetterhead_65mmColour" id="27" name="image8.png"/>
                    <a:graphic>
                      <a:graphicData uri="http://schemas.openxmlformats.org/drawingml/2006/picture">
                        <pic:pic>
                          <pic:nvPicPr>
                            <pic:cNvPr descr="FacultyLogo_forLetterhead_65mmColour" id="0" name="image8.png"/>
                            <pic:cNvPicPr preferRelativeResize="0"/>
                          </pic:nvPicPr>
                          <pic:blipFill>
                            <a:blip r:embed="rId27"/>
                            <a:srcRect b="0" l="0" r="0" t="0"/>
                            <a:stretch>
                              <a:fillRect/>
                            </a:stretch>
                          </pic:blipFill>
                          <pic:spPr>
                            <a:xfrm>
                              <a:off x="0" y="0"/>
                              <a:ext cx="1972256" cy="607668"/>
                            </a:xfrm>
                            <a:prstGeom prst="rect"/>
                            <a:ln/>
                          </pic:spPr>
                        </pic:pic>
                      </a:graphicData>
                    </a:graphic>
                  </wp:inline>
                </w:drawing>
              </w:r>
              <w:r w:rsidDel="00000000" w:rsidR="00000000" w:rsidRPr="00000000">
                <w:rPr>
                  <w:rtl w:val="0"/>
                </w:rPr>
              </w:r>
            </w:ins>
          </w:p>
        </w:tc>
        <w:tc>
          <w:tcPr>
            <w:vAlign w:val="bottom"/>
          </w:tcPr>
          <w:p w:rsidR="00000000" w:rsidDel="00000000" w:rsidP="00000000" w:rsidRDefault="00000000" w:rsidRPr="00000000" w14:paraId="000001B7">
            <w:pPr>
              <w:rPr>
                <w:ins w:author="Microsoft Office User" w:id="13" w:date="2023-10-29T14:23:00Z"/>
                <w:color w:val="3c4043"/>
                <w:sz w:val="22"/>
                <w:szCs w:val="22"/>
              </w:rPr>
            </w:pPr>
            <w:ins w:author="Microsoft Office User" w:id="13" w:date="2023-10-29T14:23:00Z">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92711</wp:posOffset>
                    </wp:positionH>
                    <wp:positionV relativeFrom="paragraph">
                      <wp:posOffset>0</wp:posOffset>
                    </wp:positionV>
                    <wp:extent cx="2019935" cy="864235"/>
                    <wp:effectExtent b="0" l="0" r="0" t="0"/>
                    <wp:wrapSquare wrapText="bothSides" distB="0" distT="0" distL="114300" distR="114300"/>
                    <wp:docPr id="26" name="image7.png"/>
                    <a:graphic>
                      <a:graphicData uri="http://schemas.openxmlformats.org/drawingml/2006/picture">
                        <pic:pic>
                          <pic:nvPicPr>
                            <pic:cNvPr id="0" name="image7.png"/>
                            <pic:cNvPicPr preferRelativeResize="0"/>
                          </pic:nvPicPr>
                          <pic:blipFill>
                            <a:blip r:embed="rId28"/>
                            <a:srcRect b="0" l="0" r="0" t="0"/>
                            <a:stretch>
                              <a:fillRect/>
                            </a:stretch>
                          </pic:blipFill>
                          <pic:spPr>
                            <a:xfrm>
                              <a:off x="0" y="0"/>
                              <a:ext cx="2019935" cy="864235"/>
                            </a:xfrm>
                            <a:prstGeom prst="rect"/>
                            <a:ln/>
                          </pic:spPr>
                        </pic:pic>
                      </a:graphicData>
                    </a:graphic>
                  </wp:anchor>
                </w:drawing>
              </w:r>
            </w:ins>
          </w:p>
        </w:tc>
      </w:tr>
    </w:tbl>
    <w:p w:rsidR="00000000" w:rsidDel="00000000" w:rsidP="00000000" w:rsidRDefault="00000000" w:rsidRPr="00000000" w14:paraId="000001B8">
      <w:pPr>
        <w:rPr>
          <w:ins w:author="Microsoft Office User" w:id="14" w:date="2023-10-29T14:23:00Z"/>
        </w:rPr>
      </w:pPr>
      <w:ins w:author="Microsoft Office User" w:id="14" w:date="2023-10-29T14:23:00Z">
        <w:r w:rsidDel="00000000" w:rsidR="00000000" w:rsidRPr="00000000">
          <w:rPr>
            <w:rtl w:val="0"/>
          </w:rPr>
        </w:r>
      </w:ins>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br w:type="page"/>
      </w:r>
      <w:r w:rsidDel="00000000" w:rsidR="00000000" w:rsidRPr="00000000">
        <w:rPr>
          <w:rtl w:val="0"/>
        </w:rPr>
      </w:r>
    </w:p>
    <w:p w:rsidR="00000000" w:rsidDel="00000000" w:rsidP="00000000" w:rsidRDefault="00000000" w:rsidRPr="00000000" w14:paraId="000001BC">
      <w:pPr>
        <w:rPr>
          <w:ins w:author="Microsoft Office User" w:id="15" w:date="2023-10-29T14:23:00Z"/>
        </w:rPr>
      </w:pPr>
      <w:ins w:author="Microsoft Office User" w:id="15" w:date="2023-10-29T14:23:00Z">
        <w:r w:rsidDel="00000000" w:rsidR="00000000" w:rsidRPr="00000000">
          <w:rPr>
            <w:rtl w:val="0"/>
          </w:rPr>
        </w:r>
      </w:ins>
    </w:p>
    <w:p w:rsidR="00000000" w:rsidDel="00000000" w:rsidP="00000000" w:rsidRDefault="00000000" w:rsidRPr="00000000" w14:paraId="000001B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Fonts w:ascii="Gungsuh" w:cs="Gungsuh" w:eastAsia="Gungsuh" w:hAnsi="Gungsuh"/>
          <w:b w:val="1"/>
          <w:i w:val="0"/>
          <w:smallCaps w:val="0"/>
          <w:strike w:val="0"/>
          <w:color w:val="000000"/>
          <w:sz w:val="24"/>
          <w:szCs w:val="24"/>
          <w:u w:val="none"/>
          <w:shd w:fill="auto" w:val="clear"/>
          <w:vertAlign w:val="baseline"/>
          <w:rtl w:val="0"/>
        </w:rPr>
        <w:t xml:space="preserve">对话式教学问卷-教师自评课堂表现</w:t>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rPr>
          <w:ins w:author="Microsoft Office User" w:id="16" w:date="2023-10-29T14:23:00Z"/>
        </w:rPr>
      </w:pPr>
      <w:ins w:author="Microsoft Office User" w:id="16" w:date="2023-10-29T14:23:00Z">
        <w:r w:rsidDel="00000000" w:rsidR="00000000" w:rsidRPr="00000000">
          <w:rPr>
            <w:rtl w:val="0"/>
          </w:rPr>
        </w:r>
      </w:ins>
    </w:p>
    <w:p w:rsidR="00000000" w:rsidDel="00000000" w:rsidP="00000000" w:rsidRDefault="00000000" w:rsidRPr="00000000" w14:paraId="000001C0">
      <w:pPr>
        <w:rPr>
          <w:b w:val="0"/>
        </w:rPr>
      </w:pPr>
      <w:r w:rsidDel="00000000" w:rsidR="00000000" w:rsidRPr="00000000">
        <w:rPr>
          <w:rFonts w:ascii="Gungsuh" w:cs="Gungsuh" w:eastAsia="Gungsuh" w:hAnsi="Gungsuh"/>
          <w:b w:val="0"/>
          <w:rtl w:val="0"/>
        </w:rPr>
        <w:t xml:space="preserve">这份问卷将有助于您（或您的同事或外部观察员）分析您的课堂教学，着重考虑对话式教学的三个关键领域：</w:t>
      </w:r>
      <w:r w:rsidDel="00000000" w:rsidR="00000000" w:rsidRPr="00000000">
        <w:rPr>
          <w:rFonts w:ascii="Gungsuh" w:cs="Gungsuh" w:eastAsia="Gungsuh" w:hAnsi="Gungsuh"/>
          <w:rtl w:val="0"/>
        </w:rPr>
        <w:t xml:space="preserve">营造对话的开放氛围</w:t>
      </w:r>
      <w:r w:rsidDel="00000000" w:rsidR="00000000" w:rsidRPr="00000000">
        <w:rPr>
          <w:rFonts w:ascii="Gungsuh" w:cs="Gungsuh" w:eastAsia="Gungsuh" w:hAnsi="Gungsuh"/>
          <w:b w:val="0"/>
          <w:rtl w:val="0"/>
        </w:rPr>
        <w:t xml:space="preserve">（A - 项目1-4）、</w:t>
      </w:r>
      <w:r w:rsidDel="00000000" w:rsidR="00000000" w:rsidRPr="00000000">
        <w:rPr>
          <w:rFonts w:ascii="Gungsuh" w:cs="Gungsuh" w:eastAsia="Gungsuh" w:hAnsi="Gungsuh"/>
          <w:rtl w:val="0"/>
        </w:rPr>
        <w:t xml:space="preserve">邀请学生发表见解</w:t>
      </w:r>
      <w:r w:rsidDel="00000000" w:rsidR="00000000" w:rsidRPr="00000000">
        <w:rPr>
          <w:rFonts w:ascii="Gungsuh" w:cs="Gungsuh" w:eastAsia="Gungsuh" w:hAnsi="Gungsuh"/>
          <w:b w:val="0"/>
          <w:rtl w:val="0"/>
        </w:rPr>
        <w:t xml:space="preserve">（B - 项目5-8）</w:t>
      </w:r>
      <w:r w:rsidDel="00000000" w:rsidR="00000000" w:rsidRPr="00000000">
        <w:rPr>
          <w:rFonts w:ascii="Gungsuh" w:cs="Gungsuh" w:eastAsia="Gungsuh" w:hAnsi="Gungsuh"/>
          <w:rtl w:val="0"/>
        </w:rPr>
        <w:t xml:space="preserve">以及促进对话参与</w:t>
      </w:r>
      <w:r w:rsidDel="00000000" w:rsidR="00000000" w:rsidRPr="00000000">
        <w:rPr>
          <w:rFonts w:ascii="Gungsuh" w:cs="Gungsuh" w:eastAsia="Gungsuh" w:hAnsi="Gungsuh"/>
          <w:b w:val="0"/>
          <w:rtl w:val="0"/>
        </w:rPr>
        <w:t xml:space="preserve">（C - 项目9-15）。您也可以给您的学生提供学生版本（已经过13至18岁学生验证）以收集他们的意见。然后，您可以与全班讨论这两种观点。您和学生对于课堂中对话式教学和学习的观察有何异同之处？</w:t>
      </w:r>
    </w:p>
    <w:p w:rsidR="00000000" w:rsidDel="00000000" w:rsidP="00000000" w:rsidRDefault="00000000" w:rsidRPr="00000000" w14:paraId="000001C1">
      <w:pPr>
        <w:rPr/>
      </w:pPr>
      <w:r w:rsidDel="00000000" w:rsidR="00000000" w:rsidRPr="00000000">
        <w:rPr>
          <w:rtl w:val="0"/>
        </w:rPr>
      </w:r>
    </w:p>
    <w:tbl>
      <w:tblPr>
        <w:tblStyle w:val="Table12"/>
        <w:tblpPr w:leftFromText="180" w:rightFromText="180" w:topFromText="0" w:bottomFromText="0" w:vertAnchor="text" w:horzAnchor="text" w:tblpX="1136" w:tblpY="276"/>
        <w:tblW w:w="14579.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288"/>
        <w:gridCol w:w="866"/>
        <w:gridCol w:w="656"/>
        <w:gridCol w:w="615"/>
        <w:gridCol w:w="615"/>
        <w:gridCol w:w="639"/>
        <w:gridCol w:w="901"/>
        <w:tblGridChange w:id="0">
          <w:tblGrid>
            <w:gridCol w:w="10288"/>
            <w:gridCol w:w="866"/>
            <w:gridCol w:w="656"/>
            <w:gridCol w:w="615"/>
            <w:gridCol w:w="615"/>
            <w:gridCol w:w="639"/>
            <w:gridCol w:w="901"/>
          </w:tblGrid>
        </w:tblGridChange>
      </w:tblGrid>
      <w:tr>
        <w:trPr>
          <w:cantSplit w:val="0"/>
          <w:tblHeader w:val="0"/>
          <w:ins w:author="Microsoft Office User" w:id="17" w:date="2023-10-29T14:23:00Z"/>
        </w:trPr>
        <w:tc>
          <w:tcPr>
            <w:shd w:fill="auto" w:val="clear"/>
            <w:tcMar>
              <w:top w:w="100.0" w:type="dxa"/>
              <w:left w:w="100.0" w:type="dxa"/>
              <w:bottom w:w="100.0" w:type="dxa"/>
              <w:right w:w="100.0" w:type="dxa"/>
            </w:tcMar>
          </w:tcPr>
          <w:p w:rsidR="00000000" w:rsidDel="00000000" w:rsidP="00000000" w:rsidRDefault="00000000" w:rsidRPr="00000000" w14:paraId="000001C2">
            <w:pPr>
              <w:rPr>
                <w:ins w:author="Microsoft Office User" w:id="17" w:date="2023-10-29T14:23:00Z"/>
              </w:rPr>
            </w:pPr>
            <w:ins w:author="Microsoft Office User" w:id="17" w:date="2023-10-29T14:23:00Z">
              <w:r w:rsidDel="00000000" w:rsidR="00000000" w:rsidRPr="00000000">
                <w:rPr>
                  <w:rtl w:val="0"/>
                </w:rPr>
                <w:t xml:space="preserve">请根据刚刚上完的课程，考虑以下陈述，并从（1）“完全不同意”到（6）“完全同意”之间选择您的同意程度。</w:t>
              </w:r>
            </w:ins>
          </w:p>
          <w:p w:rsidR="00000000" w:rsidDel="00000000" w:rsidP="00000000" w:rsidRDefault="00000000" w:rsidRPr="00000000" w14:paraId="000001C3">
            <w:pPr>
              <w:rPr>
                <w:ins w:author="Microsoft Office User" w:id="17" w:date="2023-10-29T14:23:00Z"/>
              </w:rPr>
            </w:pPr>
            <w:ins w:author="Microsoft Office User" w:id="17" w:date="2023-10-29T14:23:00Z">
              <w:r w:rsidDel="00000000" w:rsidR="00000000" w:rsidRPr="00000000">
                <w:rPr>
                  <w:rtl w:val="0"/>
                </w:rPr>
              </w:r>
            </w:ins>
          </w:p>
          <w:p w:rsidR="00000000" w:rsidDel="00000000" w:rsidP="00000000" w:rsidRDefault="00000000" w:rsidRPr="00000000" w14:paraId="000001C4">
            <w:pPr>
              <w:rPr>
                <w:ins w:author="Microsoft Office User" w:id="17" w:date="2023-10-29T14:23:00Z"/>
              </w:rPr>
            </w:pPr>
            <w:ins w:author="Microsoft Office User" w:id="17" w:date="2023-10-29T14:23:00Z">
              <w:r w:rsidDel="00000000" w:rsidR="00000000" w:rsidRPr="00000000">
                <w:rPr>
                  <w:rtl w:val="0"/>
                </w:rPr>
                <w:t xml:space="preserve">在这堂课上，我/教师...</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5">
            <w:pPr>
              <w:rPr>
                <w:ins w:author="Microsoft Office User" w:id="17" w:date="2023-10-29T14:23:00Z"/>
              </w:rPr>
            </w:pPr>
            <w:ins w:author="Microsoft Office User" w:id="17" w:date="2023-10-29T14:23:00Z">
              <w:r w:rsidDel="00000000" w:rsidR="00000000" w:rsidRPr="00000000">
                <w:rPr>
                  <w:rtl w:val="0"/>
                </w:rPr>
                <w:t xml:space="preserve">(1)</w:t>
              </w:r>
            </w:ins>
          </w:p>
          <w:p w:rsidR="00000000" w:rsidDel="00000000" w:rsidP="00000000" w:rsidRDefault="00000000" w:rsidRPr="00000000" w14:paraId="000001C6">
            <w:pPr>
              <w:rPr>
                <w:ins w:author="Microsoft Office User" w:id="17" w:date="2023-10-29T14:23:00Z"/>
                <w:sz w:val="12"/>
                <w:szCs w:val="12"/>
              </w:rPr>
            </w:pPr>
            <w:ins w:author="Microsoft Office User" w:id="17" w:date="2023-10-29T14:23:00Z">
              <w:r w:rsidDel="00000000" w:rsidR="00000000" w:rsidRPr="00000000">
                <w:rPr>
                  <w:rtl w:val="0"/>
                </w:rPr>
                <w:t xml:space="preserve">完全不同意</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7">
            <w:pPr>
              <w:rPr>
                <w:ins w:author="Microsoft Office User" w:id="17" w:date="2023-10-29T14:23:00Z"/>
              </w:rPr>
            </w:pPr>
            <w:ins w:author="Microsoft Office User" w:id="17" w:date="2023-10-29T14:23:00Z">
              <w:r w:rsidDel="00000000" w:rsidR="00000000" w:rsidRPr="00000000">
                <w:rPr>
                  <w:rtl w:val="0"/>
                </w:rPr>
                <w:t xml:space="preserve">(2)</w:t>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8">
            <w:pPr>
              <w:rPr>
                <w:ins w:author="Microsoft Office User" w:id="17" w:date="2023-10-29T14:23:00Z"/>
              </w:rPr>
            </w:pPr>
            <w:ins w:author="Microsoft Office User" w:id="17" w:date="2023-10-29T14:23:00Z">
              <w:r w:rsidDel="00000000" w:rsidR="00000000" w:rsidRPr="00000000">
                <w:rPr>
                  <w:rtl w:val="0"/>
                </w:rPr>
                <w:t xml:space="preserve">(3)</w:t>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9">
            <w:pPr>
              <w:rPr>
                <w:ins w:author="Microsoft Office User" w:id="17" w:date="2023-10-29T14:23:00Z"/>
              </w:rPr>
            </w:pPr>
            <w:ins w:author="Microsoft Office User" w:id="17" w:date="2023-10-29T14:23:00Z">
              <w:r w:rsidDel="00000000" w:rsidR="00000000" w:rsidRPr="00000000">
                <w:rPr>
                  <w:rtl w:val="0"/>
                </w:rPr>
                <w:t xml:space="preserve">(4)</w:t>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A">
            <w:pPr>
              <w:rPr>
                <w:ins w:author="Microsoft Office User" w:id="17" w:date="2023-10-29T14:23:00Z"/>
              </w:rPr>
            </w:pPr>
            <w:ins w:author="Microsoft Office User" w:id="17" w:date="2023-10-29T14:23:00Z">
              <w:r w:rsidDel="00000000" w:rsidR="00000000" w:rsidRPr="00000000">
                <w:rPr>
                  <w:rtl w:val="0"/>
                </w:rPr>
                <w:t xml:space="preserve">(5)</w:t>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B">
            <w:pPr>
              <w:rPr>
                <w:ins w:author="Microsoft Office User" w:id="17" w:date="2023-10-29T14:23:00Z"/>
              </w:rPr>
            </w:pPr>
            <w:ins w:author="Microsoft Office User" w:id="17" w:date="2023-10-29T14:23:00Z">
              <w:r w:rsidDel="00000000" w:rsidR="00000000" w:rsidRPr="00000000">
                <w:rPr>
                  <w:rtl w:val="0"/>
                </w:rPr>
                <w:t xml:space="preserve">(6)</w:t>
              </w:r>
            </w:ins>
          </w:p>
          <w:p w:rsidR="00000000" w:rsidDel="00000000" w:rsidP="00000000" w:rsidRDefault="00000000" w:rsidRPr="00000000" w14:paraId="000001CC">
            <w:pPr>
              <w:rPr>
                <w:ins w:author="Microsoft Office User" w:id="17" w:date="2023-10-29T14:23:00Z"/>
                <w:color w:val="984806"/>
                <w:sz w:val="12"/>
                <w:szCs w:val="12"/>
              </w:rPr>
            </w:pPr>
            <w:ins w:author="Microsoft Office User" w:id="17" w:date="2023-10-29T14:23:00Z">
              <w:r w:rsidDel="00000000" w:rsidR="00000000" w:rsidRPr="00000000">
                <w:rPr>
                  <w:rtl w:val="0"/>
                </w:rPr>
                <w:t xml:space="preserve">完全同意</w:t>
              </w:r>
              <w:r w:rsidDel="00000000" w:rsidR="00000000" w:rsidRPr="00000000">
                <w:rPr>
                  <w:rtl w:val="0"/>
                </w:rPr>
              </w:r>
            </w:ins>
          </w:p>
        </w:tc>
      </w:tr>
      <w:tr>
        <w:trPr>
          <w:cantSplit w:val="0"/>
          <w:trHeight w:val="379" w:hRule="atLeast"/>
          <w:tblHeader w:val="0"/>
          <w:ins w:author="Microsoft Office User" w:id="17" w:date="2023-10-29T14:23:00Z"/>
        </w:trPr>
        <w:tc>
          <w:tcPr>
            <w:gridSpan w:val="7"/>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tcPr>
          <w:p w:rsidR="00000000" w:rsidDel="00000000" w:rsidP="00000000" w:rsidRDefault="00000000" w:rsidRPr="00000000" w14:paraId="000001CD">
            <w:pPr>
              <w:jc w:val="center"/>
              <w:rPr>
                <w:ins w:author="Microsoft Office User" w:id="17" w:date="2023-10-29T14:23:00Z"/>
              </w:rPr>
            </w:pPr>
            <w:ins w:author="Microsoft Office User" w:id="17" w:date="2023-10-29T14:23:00Z">
              <w:r w:rsidDel="00000000" w:rsidR="00000000" w:rsidRPr="00000000">
                <w:rPr>
                  <w:rtl w:val="0"/>
                </w:rPr>
                <w:t xml:space="preserve">A. 营造对话的开放氛围</w:t>
              </w:r>
            </w:ins>
          </w:p>
          <w:p w:rsidR="00000000" w:rsidDel="00000000" w:rsidP="00000000" w:rsidRDefault="00000000" w:rsidRPr="00000000" w14:paraId="000001CE">
            <w:pPr>
              <w:rPr>
                <w:ins w:author="Microsoft Office User" w:id="17" w:date="2023-10-29T14:23:00Z"/>
              </w:rPr>
            </w:pPr>
            <w:ins w:author="Microsoft Office User" w:id="17" w:date="2023-10-29T14:23:00Z">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D5">
            <w:pPr>
              <w:rPr>
                <w:ins w:author="Microsoft Office User" w:id="17" w:date="2023-10-29T14:23:00Z"/>
                <w:b w:val="0"/>
              </w:rPr>
            </w:pPr>
            <w:ins w:author="Microsoft Office User" w:id="17" w:date="2023-10-29T14:23:00Z">
              <w:r w:rsidDel="00000000" w:rsidR="00000000" w:rsidRPr="00000000">
                <w:rPr>
                  <w:b w:val="0"/>
                  <w:rtl w:val="0"/>
                </w:rPr>
                <w:t xml:space="preserve">1.为学生提供了足够的问题时间，以便他们能够理解学习目标</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6">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7">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8">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9">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A">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B">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DC">
            <w:pPr>
              <w:rPr>
                <w:ins w:author="Microsoft Office User" w:id="17" w:date="2023-10-29T14:23:00Z"/>
                <w:b w:val="0"/>
              </w:rPr>
            </w:pPr>
            <w:ins w:author="Microsoft Office User" w:id="17" w:date="2023-10-29T14:23:00Z">
              <w:r w:rsidDel="00000000" w:rsidR="00000000" w:rsidRPr="00000000">
                <w:rPr>
                  <w:b w:val="0"/>
                  <w:rtl w:val="0"/>
                </w:rPr>
                <w:t xml:space="preserve">2.给予学生充足的时间，以便他们能够充分地发表自己的观点</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D">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E">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F">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0">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1">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2">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E3">
            <w:pPr>
              <w:rPr>
                <w:ins w:author="Microsoft Office User" w:id="17" w:date="2023-10-29T14:23:00Z"/>
                <w:b w:val="0"/>
              </w:rPr>
            </w:pPr>
            <w:ins w:author="Microsoft Office User" w:id="17" w:date="2023-10-29T14:23:00Z">
              <w:r w:rsidDel="00000000" w:rsidR="00000000" w:rsidRPr="00000000">
                <w:rPr>
                  <w:b w:val="0"/>
                  <w:rtl w:val="0"/>
                </w:rPr>
                <w:t xml:space="preserve">3.提出了开放性的问题，并且耐心等待学生的回答</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4">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5">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6">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7">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8">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9">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EA">
            <w:pPr>
              <w:rPr>
                <w:ins w:author="Microsoft Office User" w:id="17" w:date="2023-10-29T14:23:00Z"/>
                <w:b w:val="0"/>
              </w:rPr>
            </w:pPr>
            <w:ins w:author="Microsoft Office User" w:id="17" w:date="2023-10-29T14:23:00Z">
              <w:r w:rsidDel="00000000" w:rsidR="00000000" w:rsidRPr="00000000">
                <w:rPr>
                  <w:b w:val="0"/>
                  <w:rtl w:val="0"/>
                </w:rPr>
                <w:t xml:space="preserve">4.充分倾听学生的发言，并以建设性的方式做出回应，包括提供形成性的反馈</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B">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C">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D">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E">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F">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0">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rHeight w:val="291" w:hRule="atLeast"/>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1F1">
            <w:pPr>
              <w:rPr>
                <w:ins w:author="Microsoft Office User" w:id="17" w:date="2023-10-29T14:23:00Z"/>
                <w:b w:val="0"/>
              </w:rPr>
            </w:pPr>
            <w:ins w:author="Microsoft Office User" w:id="17" w:date="2023-10-29T14:23:00Z">
              <w:r w:rsidDel="00000000" w:rsidR="00000000" w:rsidRPr="00000000">
                <w:rPr>
                  <w:b w:val="0"/>
                  <w:rtl w:val="0"/>
                </w:rPr>
                <w:t xml:space="preserve">维度A的综合评分（将您的各项评分累加）</w:t>
              </w:r>
            </w:ins>
          </w:p>
        </w:tc>
        <w:tc>
          <w:tcPr>
            <w:gridSpan w:val="6"/>
            <w:shd w:fill="efefef" w:val="clear"/>
            <w:tcMar>
              <w:top w:w="100.0" w:type="dxa"/>
              <w:left w:w="100.0" w:type="dxa"/>
              <w:bottom w:w="100.0" w:type="dxa"/>
              <w:right w:w="100.0" w:type="dxa"/>
            </w:tcMar>
          </w:tcPr>
          <w:p w:rsidR="00000000" w:rsidDel="00000000" w:rsidP="00000000" w:rsidRDefault="00000000" w:rsidRPr="00000000" w14:paraId="000001F2">
            <w:pPr>
              <w:rPr>
                <w:ins w:author="Microsoft Office User" w:id="17" w:date="2023-10-29T14:23:00Z"/>
              </w:rPr>
            </w:pPr>
            <w:ins w:author="Microsoft Office User" w:id="17" w:date="2023-10-29T14:23:00Z">
              <w:r w:rsidDel="00000000" w:rsidR="00000000" w:rsidRPr="00000000">
                <w:rPr>
                  <w:rtl w:val="0"/>
                </w:rPr>
                <w:t xml:space="preserve">                                                / 24</w:t>
              </w:r>
            </w:ins>
          </w:p>
        </w:tc>
      </w:tr>
      <w:tr>
        <w:trPr>
          <w:cantSplit w:val="0"/>
          <w:trHeight w:val="420" w:hRule="atLeast"/>
          <w:tblHeader w:val="0"/>
          <w:ins w:author="Microsoft Office User" w:id="17" w:date="2023-10-29T14:23:00Z"/>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1F8">
            <w:pPr>
              <w:jc w:val="center"/>
              <w:rPr>
                <w:ins w:author="Microsoft Office User" w:id="17" w:date="2023-10-29T14:23:00Z"/>
              </w:rPr>
            </w:pPr>
            <w:ins w:author="Microsoft Office User" w:id="17" w:date="2023-10-29T14:23:00Z">
              <w:r w:rsidDel="00000000" w:rsidR="00000000" w:rsidRPr="00000000">
                <w:rPr>
                  <w:rtl w:val="0"/>
                </w:rPr>
                <w:t xml:space="preserve">B. 邀请学生发表见解</w:t>
              </w:r>
            </w:ins>
          </w:p>
          <w:p w:rsidR="00000000" w:rsidDel="00000000" w:rsidP="00000000" w:rsidRDefault="00000000" w:rsidRPr="00000000" w14:paraId="000001F9">
            <w:pPr>
              <w:rPr>
                <w:ins w:author="Microsoft Office User" w:id="17" w:date="2023-10-29T14:23:00Z"/>
              </w:rPr>
            </w:pPr>
            <w:ins w:author="Microsoft Office User" w:id="17" w:date="2023-10-29T14:23:00Z">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00">
            <w:pPr>
              <w:rPr>
                <w:ins w:author="Microsoft Office User" w:id="17" w:date="2023-10-29T14:23:00Z"/>
                <w:b w:val="0"/>
              </w:rPr>
            </w:pPr>
            <w:ins w:author="Microsoft Office User" w:id="17" w:date="2023-10-29T14:23:00Z">
              <w:r w:rsidDel="00000000" w:rsidR="00000000" w:rsidRPr="00000000">
                <w:rPr>
                  <w:b w:val="0"/>
                  <w:rtl w:val="0"/>
                </w:rPr>
                <w:t xml:space="preserve">5.邀请学生分享他们的想法、观点、思考、兴趣或感受</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1">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2">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3">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4">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5">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6">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07">
            <w:pPr>
              <w:rPr>
                <w:ins w:author="Microsoft Office User" w:id="17" w:date="2023-10-29T14:23:00Z"/>
                <w:b w:val="0"/>
              </w:rPr>
            </w:pPr>
            <w:ins w:author="Microsoft Office User" w:id="17" w:date="2023-10-29T14:23:00Z">
              <w:r w:rsidDel="00000000" w:rsidR="00000000" w:rsidRPr="00000000">
                <w:rPr>
                  <w:b w:val="0"/>
                  <w:rtl w:val="0"/>
                </w:rPr>
                <w:t xml:space="preserve">6.邀请学生详细阐述并补充发展自己和他人的想法</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8">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9">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A">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B">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C">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D">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17"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17"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鼓励学生明确</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论证他们的观点和意见，提供详细的解释、论据、反驳和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或</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证据</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F">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0">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1">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2">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3">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4">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17"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17"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鼓励学生以尊重的方式挑</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战、质疑和批判性地评估彼此的想法</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6">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7">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8">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9">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A">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B">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rHeight w:val="394" w:hRule="atLeast"/>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21C">
            <w:pPr>
              <w:rPr>
                <w:ins w:author="Microsoft Office User" w:id="17" w:date="2023-10-29T14:23:00Z"/>
                <w:b w:val="0"/>
              </w:rPr>
            </w:pPr>
            <w:ins w:author="Microsoft Office User" w:id="17" w:date="2023-10-29T14:23:00Z">
              <w:r w:rsidDel="00000000" w:rsidR="00000000" w:rsidRPr="00000000">
                <w:rPr>
                  <w:b w:val="0"/>
                  <w:rtl w:val="0"/>
                </w:rPr>
                <w:t xml:space="preserve">维度B 的综合评分（将您的各项评分累加）</w:t>
              </w:r>
            </w:ins>
          </w:p>
        </w:tc>
        <w:tc>
          <w:tcPr>
            <w:gridSpan w:val="6"/>
            <w:shd w:fill="efefef" w:val="clear"/>
            <w:tcMar>
              <w:top w:w="100.0" w:type="dxa"/>
              <w:left w:w="100.0" w:type="dxa"/>
              <w:bottom w:w="100.0" w:type="dxa"/>
              <w:right w:w="100.0" w:type="dxa"/>
            </w:tcMar>
          </w:tcPr>
          <w:p w:rsidR="00000000" w:rsidDel="00000000" w:rsidP="00000000" w:rsidRDefault="00000000" w:rsidRPr="00000000" w14:paraId="0000021D">
            <w:pPr>
              <w:rPr>
                <w:ins w:author="Microsoft Office User" w:id="17" w:date="2023-10-29T14:23:00Z"/>
              </w:rPr>
            </w:pPr>
            <w:ins w:author="Microsoft Office User" w:id="17" w:date="2023-10-29T14:23:00Z">
              <w:r w:rsidDel="00000000" w:rsidR="00000000" w:rsidRPr="00000000">
                <w:rPr>
                  <w:rtl w:val="0"/>
                </w:rPr>
                <w:t xml:space="preserve">                                                / 24</w:t>
              </w:r>
            </w:ins>
          </w:p>
        </w:tc>
      </w:tr>
      <w:tr>
        <w:trPr>
          <w:cantSplit w:val="0"/>
          <w:trHeight w:val="374" w:hRule="atLeast"/>
          <w:tblHeader w:val="0"/>
          <w:ins w:author="Microsoft Office User" w:id="17" w:date="2023-10-29T14:23:00Z"/>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223">
            <w:pPr>
              <w:jc w:val="center"/>
              <w:rPr>
                <w:ins w:author="Microsoft Office User" w:id="17" w:date="2023-10-29T14:23:00Z"/>
              </w:rPr>
            </w:pPr>
            <w:ins w:author="Microsoft Office User" w:id="17" w:date="2023-10-29T14:23:00Z">
              <w:r w:rsidDel="00000000" w:rsidR="00000000" w:rsidRPr="00000000">
                <w:rPr>
                  <w:rtl w:val="0"/>
                </w:rPr>
                <w:t xml:space="preserve">C: 对话参与度</w:t>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2A">
            <w:pPr>
              <w:rPr>
                <w:ins w:author="Microsoft Office User" w:id="17" w:date="2023-10-29T14:23:00Z"/>
              </w:rPr>
            </w:pPr>
            <w:ins w:author="Microsoft Office User" w:id="17" w:date="2023-10-29T14:23:00Z">
              <w:r w:rsidDel="00000000" w:rsidR="00000000" w:rsidRPr="00000000">
                <w:rPr>
                  <w:rtl w:val="0"/>
                </w:rPr>
              </w:r>
            </w:ins>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B">
            <w:pPr>
              <w:rPr>
                <w:ins w:author="Microsoft Office User" w:id="17" w:date="2023-10-29T14:23:00Z"/>
              </w:rPr>
            </w:pPr>
            <w:ins w:author="Microsoft Office User" w:id="17" w:date="2023-10-29T14:23:00Z">
              <w:r w:rsidDel="00000000" w:rsidR="00000000" w:rsidRPr="00000000">
                <w:rPr>
                  <w:rtl w:val="0"/>
                </w:rPr>
                <w:t xml:space="preserve">(1)</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C">
            <w:pPr>
              <w:rPr>
                <w:ins w:author="Microsoft Office User" w:id="17" w:date="2023-10-29T14:23:00Z"/>
              </w:rPr>
            </w:pPr>
            <w:ins w:author="Microsoft Office User" w:id="17" w:date="2023-10-29T14:23:00Z">
              <w:r w:rsidDel="00000000" w:rsidR="00000000" w:rsidRPr="00000000">
                <w:rPr>
                  <w:rtl w:val="0"/>
                </w:rPr>
                <w:t xml:space="preserve">(2)</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D">
            <w:pPr>
              <w:rPr>
                <w:ins w:author="Microsoft Office User" w:id="17" w:date="2023-10-29T14:23:00Z"/>
              </w:rPr>
            </w:pPr>
            <w:ins w:author="Microsoft Office User" w:id="17" w:date="2023-10-29T14:23:00Z">
              <w:r w:rsidDel="00000000" w:rsidR="00000000" w:rsidRPr="00000000">
                <w:rPr>
                  <w:rtl w:val="0"/>
                </w:rPr>
                <w:t xml:space="preserve">(3)</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E">
            <w:pPr>
              <w:rPr>
                <w:ins w:author="Microsoft Office User" w:id="17" w:date="2023-10-29T14:23:00Z"/>
              </w:rPr>
            </w:pPr>
            <w:ins w:author="Microsoft Office User" w:id="17" w:date="2023-10-29T14:23:00Z">
              <w:r w:rsidDel="00000000" w:rsidR="00000000" w:rsidRPr="00000000">
                <w:rPr>
                  <w:rtl w:val="0"/>
                </w:rPr>
                <w:t xml:space="preserve">(4)</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F">
            <w:pPr>
              <w:rPr>
                <w:ins w:author="Microsoft Office User" w:id="17" w:date="2023-10-29T14:23:00Z"/>
              </w:rPr>
            </w:pPr>
            <w:ins w:author="Microsoft Office User" w:id="17" w:date="2023-10-29T14:23:00Z">
              <w:r w:rsidDel="00000000" w:rsidR="00000000" w:rsidRPr="00000000">
                <w:rPr>
                  <w:rtl w:val="0"/>
                </w:rPr>
                <w:t xml:space="preserve">(5)</w:t>
              </w:r>
            </w:ins>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30">
            <w:pPr>
              <w:rPr>
                <w:ins w:author="Microsoft Office User" w:id="17" w:date="2023-10-29T14:23:00Z"/>
              </w:rPr>
            </w:pPr>
            <w:ins w:author="Microsoft Office User" w:id="17" w:date="2023-10-29T14:23:00Z">
              <w:r w:rsidDel="00000000" w:rsidR="00000000" w:rsidRPr="00000000">
                <w:rPr>
                  <w:rtl w:val="0"/>
                </w:rPr>
                <w:t xml:space="preserve">(6)</w:t>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17"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17"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强调有目的的对话对学生学习的重要性，例如，指出学生如何通过有效的对话协同解决问题，或在课程结束时对对话进行反思。</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2">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3">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4">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5">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6">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7">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17"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17"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营造信任氛围，使学生感到足够自在，敢于冒险，尝试新事物</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9">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A">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B">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C">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D">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E">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17"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17"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与学生共同制定并遵守</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对话的基本规则</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0">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1">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2">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3">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4">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5">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17"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17"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确保富有成效的</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对话贯穿课程的不同阶段</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7">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8">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9">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A">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B">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C">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17"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17"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邀</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请学生反思对话的质量和效果</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E">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F">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0">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1">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2">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3">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17"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17"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鼓励学生展示他</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们仔细聆听他人见解的能力</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5">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6">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7">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8">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9">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A">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17"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17"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明确鼓励学生提出他</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们自己的问题</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C">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D">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E">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F">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0">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1">
            <w:pPr>
              <w:rPr>
                <w:ins w:author="Microsoft Office User" w:id="17" w:date="2023-10-29T14:23:00Z"/>
                <w:rFonts w:ascii="Calibri" w:cs="Calibri" w:eastAsia="Calibri" w:hAnsi="Calibri"/>
              </w:rPr>
            </w:pPr>
            <w:ins w:author="Microsoft Office User" w:id="17" w:date="2023-10-29T14:23:00Z">
              <w:r w:rsidDel="00000000" w:rsidR="00000000" w:rsidRPr="00000000">
                <w:rPr>
                  <w:rtl w:val="0"/>
                </w:rPr>
                <w:t xml:space="preserve">□</w:t>
              </w:r>
              <w:r w:rsidDel="00000000" w:rsidR="00000000" w:rsidRPr="00000000">
                <w:rPr>
                  <w:rtl w:val="0"/>
                </w:rPr>
              </w:r>
            </w:ins>
          </w:p>
        </w:tc>
      </w:tr>
      <w:tr>
        <w:trPr>
          <w:cantSplit w:val="0"/>
          <w:trHeight w:val="420" w:hRule="atLeast"/>
          <w:tblHeader w:val="0"/>
          <w:ins w:author="Microsoft Office User" w:id="17" w:date="2023-10-29T14:23:00Z"/>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262">
            <w:pPr>
              <w:rPr>
                <w:ins w:author="Microsoft Office User" w:id="17" w:date="2023-10-29T14:23:00Z"/>
                <w:b w:val="0"/>
              </w:rPr>
            </w:pPr>
            <w:ins w:author="Microsoft Office User" w:id="17" w:date="2023-10-29T14:23:00Z">
              <w:r w:rsidDel="00000000" w:rsidR="00000000" w:rsidRPr="00000000">
                <w:rPr>
                  <w:b w:val="0"/>
                  <w:rtl w:val="0"/>
                </w:rPr>
                <w:t xml:space="preserve">维度C 的综合评分（将您的各项评分累加）</w:t>
              </w:r>
            </w:ins>
          </w:p>
        </w:tc>
        <w:tc>
          <w:tcPr>
            <w:gridSpan w:val="6"/>
            <w:shd w:fill="efefef" w:val="clear"/>
            <w:tcMar>
              <w:top w:w="100.0" w:type="dxa"/>
              <w:left w:w="100.0" w:type="dxa"/>
              <w:bottom w:w="100.0" w:type="dxa"/>
              <w:right w:w="100.0" w:type="dxa"/>
            </w:tcMar>
          </w:tcPr>
          <w:p w:rsidR="00000000" w:rsidDel="00000000" w:rsidP="00000000" w:rsidRDefault="00000000" w:rsidRPr="00000000" w14:paraId="00000263">
            <w:pPr>
              <w:rPr>
                <w:ins w:author="Microsoft Office User" w:id="17" w:date="2023-10-29T14:23:00Z"/>
              </w:rPr>
            </w:pPr>
            <w:ins w:author="Microsoft Office User" w:id="17" w:date="2023-10-29T14:23:00Z">
              <w:r w:rsidDel="00000000" w:rsidR="00000000" w:rsidRPr="00000000">
                <w:rPr>
                  <w:rtl w:val="0"/>
                </w:rPr>
                <w:t xml:space="preserve">                                                / 42</w:t>
              </w:r>
            </w:ins>
          </w:p>
        </w:tc>
      </w:tr>
    </w:tbl>
    <w:p w:rsidR="00000000" w:rsidDel="00000000" w:rsidP="00000000" w:rsidRDefault="00000000" w:rsidRPr="00000000" w14:paraId="00000269">
      <w:pPr>
        <w:rPr/>
      </w:pPr>
      <w:r w:rsidDel="00000000" w:rsidR="00000000" w:rsidRPr="00000000">
        <w:rPr>
          <w:rtl w:val="0"/>
        </w:rPr>
      </w:r>
    </w:p>
    <w:p w:rsidR="00000000" w:rsidDel="00000000" w:rsidP="00000000" w:rsidRDefault="00000000" w:rsidRPr="00000000" w14:paraId="0000026A">
      <w:pPr>
        <w:rPr/>
      </w:pPr>
      <w:r w:rsidDel="00000000" w:rsidR="00000000" w:rsidRPr="00000000">
        <w:rPr>
          <w:rtl w:val="0"/>
        </w:rPr>
      </w:r>
    </w:p>
    <w:p w:rsidR="00000000" w:rsidDel="00000000" w:rsidP="00000000" w:rsidRDefault="00000000" w:rsidRPr="00000000" w14:paraId="0000026B">
      <w:pPr>
        <w:rPr/>
      </w:pPr>
      <w:r w:rsidDel="00000000" w:rsidR="00000000" w:rsidRPr="00000000">
        <w:rPr>
          <w:rtl w:val="0"/>
        </w:rPr>
      </w:r>
    </w:p>
    <w:p w:rsidR="00000000" w:rsidDel="00000000" w:rsidP="00000000" w:rsidRDefault="00000000" w:rsidRPr="00000000" w14:paraId="0000026C">
      <w:pPr>
        <w:rPr/>
      </w:pPr>
      <w:r w:rsidDel="00000000" w:rsidR="00000000" w:rsidRPr="00000000">
        <w:br w:type="page"/>
      </w:r>
      <w:r w:rsidDel="00000000" w:rsidR="00000000" w:rsidRPr="00000000">
        <w:rPr>
          <w:rtl w:val="0"/>
        </w:rPr>
      </w:r>
    </w:p>
    <w:p w:rsidR="00000000" w:rsidDel="00000000" w:rsidP="00000000" w:rsidRDefault="00000000" w:rsidRPr="00000000" w14:paraId="0000026D">
      <w:pPr>
        <w:rPr/>
      </w:pPr>
      <w:r w:rsidDel="00000000" w:rsidR="00000000" w:rsidRPr="00000000">
        <w:rPr>
          <w:rtl w:val="0"/>
        </w:rPr>
      </w:r>
    </w:p>
    <w:p w:rsidR="00000000" w:rsidDel="00000000" w:rsidP="00000000" w:rsidRDefault="00000000" w:rsidRPr="00000000" w14:paraId="0000026E">
      <w:pPr>
        <w:jc w:val="center"/>
        <w:rPr>
          <w:ins w:author="Microsoft Office User" w:id="18" w:date="2023-10-29T14:23:00Z"/>
        </w:rPr>
      </w:pPr>
      <w:r w:rsidDel="00000000" w:rsidR="00000000" w:rsidRPr="00000000">
        <w:rPr>
          <w:rFonts w:ascii="Gungsuh" w:cs="Gungsuh" w:eastAsia="Gungsuh" w:hAnsi="Gungsuh"/>
          <w:rtl w:val="0"/>
        </w:rPr>
        <w:t xml:space="preserve">(2)对话式教学问卷-学生评价课堂表现</w:t>
      </w:r>
      <w:ins w:author="Microsoft Office User" w:id="18" w:date="2023-10-29T14:23:00Z">
        <w:r w:rsidDel="00000000" w:rsidR="00000000" w:rsidRPr="00000000">
          <w:rPr>
            <w:vertAlign w:val="superscript"/>
          </w:rPr>
          <w:footnoteReference w:customMarkFollows="0" w:id="0"/>
        </w:r>
        <w:r w:rsidDel="00000000" w:rsidR="00000000" w:rsidRPr="00000000">
          <w:rPr>
            <w:rtl w:val="0"/>
          </w:rPr>
        </w:r>
      </w:ins>
    </w:p>
    <w:p w:rsidR="00000000" w:rsidDel="00000000" w:rsidP="00000000" w:rsidRDefault="00000000" w:rsidRPr="00000000" w14:paraId="0000026F">
      <w:pPr>
        <w:rPr>
          <w:ins w:author="Microsoft Office User" w:id="18" w:date="2023-10-29T14:23:00Z"/>
        </w:rPr>
      </w:pPr>
      <w:ins w:author="Microsoft Office User" w:id="18" w:date="2023-10-29T14:23:00Z">
        <w:r w:rsidDel="00000000" w:rsidR="00000000" w:rsidRPr="00000000">
          <w:rPr>
            <w:rtl w:val="0"/>
          </w:rPr>
        </w:r>
      </w:ins>
    </w:p>
    <w:p w:rsidR="00000000" w:rsidDel="00000000" w:rsidP="00000000" w:rsidRDefault="00000000" w:rsidRPr="00000000" w14:paraId="00000270">
      <w:pPr>
        <w:rPr>
          <w:b w:val="0"/>
        </w:rPr>
      </w:pPr>
      <w:r w:rsidDel="00000000" w:rsidR="00000000" w:rsidRPr="00000000">
        <w:rPr>
          <w:rFonts w:ascii="Gungsuh" w:cs="Gungsuh" w:eastAsia="Gungsuh" w:hAnsi="Gungsuh"/>
          <w:b w:val="0"/>
          <w:rtl w:val="0"/>
        </w:rPr>
        <w:t xml:space="preserve">您对今天的课程有何感想？请在此问卷中记录您对课程的感受，并指出您对以下陈述的认同程度。</w:t>
      </w:r>
    </w:p>
    <w:p w:rsidR="00000000" w:rsidDel="00000000" w:rsidP="00000000" w:rsidRDefault="00000000" w:rsidRPr="00000000" w14:paraId="00000271">
      <w:pPr>
        <w:rPr/>
      </w:pPr>
      <w:r w:rsidDel="00000000" w:rsidR="00000000" w:rsidRPr="00000000">
        <w:rPr>
          <w:rtl w:val="0"/>
        </w:rPr>
      </w:r>
    </w:p>
    <w:tbl>
      <w:tblPr>
        <w:tblStyle w:val="Table13"/>
        <w:tblW w:w="1458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308"/>
        <w:gridCol w:w="854"/>
        <w:gridCol w:w="656"/>
        <w:gridCol w:w="624"/>
        <w:gridCol w:w="624"/>
        <w:gridCol w:w="639"/>
        <w:gridCol w:w="875"/>
        <w:tblGridChange w:id="0">
          <w:tblGrid>
            <w:gridCol w:w="10308"/>
            <w:gridCol w:w="854"/>
            <w:gridCol w:w="656"/>
            <w:gridCol w:w="624"/>
            <w:gridCol w:w="624"/>
            <w:gridCol w:w="639"/>
            <w:gridCol w:w="875"/>
          </w:tblGrid>
        </w:tblGridChange>
      </w:tblGrid>
      <w:tr>
        <w:trPr>
          <w:cantSplit w:val="0"/>
          <w:tblHeader w:val="0"/>
          <w:ins w:author="Microsoft Office User" w:id="19" w:date="2023-10-29T14:23:00Z"/>
        </w:trPr>
        <w:tc>
          <w:tcPr>
            <w:shd w:fill="auto" w:val="clear"/>
            <w:tcMar>
              <w:top w:w="100.0" w:type="dxa"/>
              <w:left w:w="100.0" w:type="dxa"/>
              <w:bottom w:w="100.0" w:type="dxa"/>
              <w:right w:w="100.0" w:type="dxa"/>
            </w:tcMar>
          </w:tcPr>
          <w:p w:rsidR="00000000" w:rsidDel="00000000" w:rsidP="00000000" w:rsidRDefault="00000000" w:rsidRPr="00000000" w14:paraId="00000272">
            <w:pPr>
              <w:rPr>
                <w:ins w:author="Microsoft Office User" w:id="19" w:date="2023-10-29T14:23:00Z"/>
              </w:rPr>
            </w:pPr>
            <w:ins w:author="Microsoft Office User" w:id="19" w:date="2023-10-29T14:23:00Z">
              <w:r w:rsidDel="00000000" w:rsidR="00000000" w:rsidRPr="00000000">
                <w:rPr>
                  <w:rtl w:val="0"/>
                </w:rPr>
                <w:t xml:space="preserve">请根据刚刚上完的课程，考虑以下陈述，并从（1）“完全不同意”到（6）“完全同意”之间选择您的同意程度。</w:t>
              </w:r>
            </w:ins>
          </w:p>
          <w:p w:rsidR="00000000" w:rsidDel="00000000" w:rsidP="00000000" w:rsidRDefault="00000000" w:rsidRPr="00000000" w14:paraId="00000273">
            <w:pPr>
              <w:rPr>
                <w:ins w:author="Microsoft Office User" w:id="19" w:date="2023-10-29T14:23:00Z"/>
              </w:rPr>
            </w:pPr>
            <w:ins w:author="Microsoft Office User" w:id="19" w:date="2023-10-29T14:23:00Z">
              <w:r w:rsidDel="00000000" w:rsidR="00000000" w:rsidRPr="00000000">
                <w:rPr>
                  <w:rtl w:val="0"/>
                </w:rPr>
              </w:r>
            </w:ins>
          </w:p>
          <w:p w:rsidR="00000000" w:rsidDel="00000000" w:rsidP="00000000" w:rsidRDefault="00000000" w:rsidRPr="00000000" w14:paraId="00000274">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在这堂课上，教师...</w:t>
              </w:r>
              <w:r w:rsidDel="00000000" w:rsidR="00000000" w:rsidRPr="00000000">
                <w:rPr>
                  <w:rtl w:val="0"/>
                </w:rPr>
              </w:r>
            </w:ins>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5">
            <w:pPr>
              <w:rPr>
                <w:ins w:author="Microsoft Office User" w:id="19" w:date="2023-10-29T14:23:00Z"/>
              </w:rPr>
            </w:pPr>
            <w:ins w:author="Microsoft Office User" w:id="19" w:date="2023-10-29T14:23:00Z">
              <w:r w:rsidDel="00000000" w:rsidR="00000000" w:rsidRPr="00000000">
                <w:rPr>
                  <w:rtl w:val="0"/>
                </w:rPr>
                <w:t xml:space="preserve">(1)</w:t>
              </w:r>
            </w:ins>
          </w:p>
          <w:p w:rsidR="00000000" w:rsidDel="00000000" w:rsidP="00000000" w:rsidRDefault="00000000" w:rsidRPr="00000000" w14:paraId="00000276">
            <w:pPr>
              <w:rPr>
                <w:ins w:author="Microsoft Office User" w:id="19" w:date="2023-10-29T14:23:00Z"/>
                <w:sz w:val="12"/>
                <w:szCs w:val="12"/>
              </w:rPr>
            </w:pPr>
            <w:ins w:author="Microsoft Office User" w:id="19" w:date="2023-10-29T14:23:00Z">
              <w:r w:rsidDel="00000000" w:rsidR="00000000" w:rsidRPr="00000000">
                <w:rPr>
                  <w:rtl w:val="0"/>
                </w:rPr>
                <w:t xml:space="preserve">完全不同意</w:t>
              </w:r>
              <w:r w:rsidDel="00000000" w:rsidR="00000000" w:rsidRPr="00000000">
                <w:rPr>
                  <w:rtl w:val="0"/>
                </w:rPr>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7">
            <w:pPr>
              <w:rPr>
                <w:ins w:author="Microsoft Office User" w:id="19" w:date="2023-10-29T14:23:00Z"/>
              </w:rPr>
            </w:pPr>
            <w:ins w:author="Microsoft Office User" w:id="19" w:date="2023-10-29T14:23:00Z">
              <w:r w:rsidDel="00000000" w:rsidR="00000000" w:rsidRPr="00000000">
                <w:rPr>
                  <w:rtl w:val="0"/>
                </w:rPr>
                <w:t xml:space="preserve">(2)</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8">
            <w:pPr>
              <w:rPr>
                <w:ins w:author="Microsoft Office User" w:id="19" w:date="2023-10-29T14:23:00Z"/>
              </w:rPr>
            </w:pPr>
            <w:ins w:author="Microsoft Office User" w:id="19" w:date="2023-10-29T14:23:00Z">
              <w:r w:rsidDel="00000000" w:rsidR="00000000" w:rsidRPr="00000000">
                <w:rPr>
                  <w:rtl w:val="0"/>
                </w:rPr>
                <w:t xml:space="preserve">(3)</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9">
            <w:pPr>
              <w:rPr>
                <w:ins w:author="Microsoft Office User" w:id="19" w:date="2023-10-29T14:23:00Z"/>
              </w:rPr>
            </w:pPr>
            <w:ins w:author="Microsoft Office User" w:id="19" w:date="2023-10-29T14:23:00Z">
              <w:r w:rsidDel="00000000" w:rsidR="00000000" w:rsidRPr="00000000">
                <w:rPr>
                  <w:rtl w:val="0"/>
                </w:rPr>
                <w:t xml:space="preserve">(4)</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A">
            <w:pPr>
              <w:rPr>
                <w:ins w:author="Microsoft Office User" w:id="19" w:date="2023-10-29T14:23:00Z"/>
              </w:rPr>
            </w:pPr>
            <w:ins w:author="Microsoft Office User" w:id="19" w:date="2023-10-29T14:23:00Z">
              <w:r w:rsidDel="00000000" w:rsidR="00000000" w:rsidRPr="00000000">
                <w:rPr>
                  <w:rtl w:val="0"/>
                </w:rPr>
                <w:t xml:space="preserve">(5)</w:t>
              </w:r>
            </w:ins>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7B">
            <w:pPr>
              <w:rPr>
                <w:ins w:author="Microsoft Office User" w:id="19" w:date="2023-10-29T14:23:00Z"/>
              </w:rPr>
            </w:pPr>
            <w:ins w:author="Microsoft Office User" w:id="19" w:date="2023-10-29T14:23:00Z">
              <w:r w:rsidDel="00000000" w:rsidR="00000000" w:rsidRPr="00000000">
                <w:rPr>
                  <w:rtl w:val="0"/>
                </w:rPr>
                <w:t xml:space="preserve">(6)</w:t>
              </w:r>
            </w:ins>
          </w:p>
          <w:p w:rsidR="00000000" w:rsidDel="00000000" w:rsidP="00000000" w:rsidRDefault="00000000" w:rsidRPr="00000000" w14:paraId="0000027C">
            <w:pPr>
              <w:rPr>
                <w:ins w:author="Microsoft Office User" w:id="19" w:date="2023-10-29T14:23:00Z"/>
                <w:sz w:val="12"/>
                <w:szCs w:val="12"/>
              </w:rPr>
            </w:pPr>
            <w:ins w:author="Microsoft Office User" w:id="19" w:date="2023-10-29T14:23:00Z">
              <w:r w:rsidDel="00000000" w:rsidR="00000000" w:rsidRPr="00000000">
                <w:rPr>
                  <w:rtl w:val="0"/>
                </w:rPr>
                <w:t xml:space="preserve">完全同意</w:t>
              </w:r>
              <w:r w:rsidDel="00000000" w:rsidR="00000000" w:rsidRPr="00000000">
                <w:rPr>
                  <w:rtl w:val="0"/>
                </w:rPr>
              </w:r>
            </w:ins>
          </w:p>
        </w:tc>
      </w:tr>
      <w:tr>
        <w:trPr>
          <w:cantSplit w:val="0"/>
          <w:tblHeader w:val="0"/>
          <w:ins w:author="Microsoft Office User" w:id="19"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7D">
            <w:pPr>
              <w:rPr>
                <w:ins w:author="Microsoft Office User" w:id="19" w:date="2023-10-29T14:23:00Z"/>
                <w:b w:val="0"/>
              </w:rPr>
            </w:pPr>
            <w:ins w:author="Microsoft Office User" w:id="19" w:date="2023-10-29T14:23:00Z">
              <w:r w:rsidDel="00000000" w:rsidR="00000000" w:rsidRPr="00000000">
                <w:rPr>
                  <w:b w:val="0"/>
                  <w:rtl w:val="0"/>
                </w:rPr>
                <w:t xml:space="preserve">1.提供了时间让我们提问，以便更好地理解学习目标。</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E">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F">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0">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1">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2">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3">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9"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84">
            <w:pPr>
              <w:rPr>
                <w:ins w:author="Microsoft Office User" w:id="19" w:date="2023-10-29T14:23:00Z"/>
                <w:rFonts w:ascii="Calibri" w:cs="Calibri" w:eastAsia="Calibri" w:hAnsi="Calibri"/>
                <w:b w:val="0"/>
              </w:rPr>
            </w:pPr>
            <w:ins w:author="Microsoft Office User" w:id="19" w:date="2023-10-29T14:23:00Z">
              <w:r w:rsidDel="00000000" w:rsidR="00000000" w:rsidRPr="00000000">
                <w:rPr>
                  <w:b w:val="0"/>
                  <w:rtl w:val="0"/>
                </w:rPr>
                <w:t xml:space="preserve">2.给予了充分的时间让我们进行详尽的表达。</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5">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6">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7">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8">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9">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A">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9"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8B">
            <w:pPr>
              <w:rPr>
                <w:ins w:author="Microsoft Office User" w:id="19" w:date="2023-10-29T14:23:00Z"/>
                <w:rFonts w:ascii="Calibri" w:cs="Calibri" w:eastAsia="Calibri" w:hAnsi="Calibri"/>
                <w:b w:val="0"/>
              </w:rPr>
            </w:pPr>
            <w:ins w:author="Microsoft Office User" w:id="19" w:date="2023-10-29T14:23:00Z">
              <w:r w:rsidDel="00000000" w:rsidR="00000000" w:rsidRPr="00000000">
                <w:rPr>
                  <w:b w:val="0"/>
                  <w:rtl w:val="0"/>
                </w:rPr>
                <w:t xml:space="preserve">3.提出了开放性问题，并等待我们的回答。</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C">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D">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E">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F">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0">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1">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9"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92">
            <w:pPr>
              <w:rPr>
                <w:ins w:author="Microsoft Office User" w:id="19" w:date="2023-10-29T14:23:00Z"/>
                <w:rFonts w:ascii="Calibri" w:cs="Calibri" w:eastAsia="Calibri" w:hAnsi="Calibri"/>
                <w:b w:val="0"/>
              </w:rPr>
            </w:pPr>
            <w:ins w:author="Microsoft Office User" w:id="19" w:date="2023-10-29T14:23:00Z">
              <w:r w:rsidDel="00000000" w:rsidR="00000000" w:rsidRPr="00000000">
                <w:rPr>
                  <w:b w:val="0"/>
                  <w:rtl w:val="0"/>
                </w:rPr>
                <w:t xml:space="preserve">4.耐心倾听我们，并以建设性的方式做出回应，包括给予形成性的反馈。</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3">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4">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5">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6">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7">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8">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9"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99">
            <w:pPr>
              <w:rPr>
                <w:ins w:author="Microsoft Office User" w:id="19" w:date="2023-10-29T14:23:00Z"/>
                <w:rFonts w:ascii="Calibri" w:cs="Calibri" w:eastAsia="Calibri" w:hAnsi="Calibri"/>
                <w:b w:val="0"/>
              </w:rPr>
            </w:pPr>
            <w:ins w:author="Microsoft Office User" w:id="19" w:date="2023-10-29T14:23:00Z">
              <w:r w:rsidDel="00000000" w:rsidR="00000000" w:rsidRPr="00000000">
                <w:rPr>
                  <w:b w:val="0"/>
                  <w:rtl w:val="0"/>
                </w:rPr>
                <w:t xml:space="preserve">5.鼓励我们分享自己的想法、观点、思考、兴趣或感受。</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A">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B">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C">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D">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E">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F">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9"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A0">
            <w:pPr>
              <w:rPr>
                <w:ins w:author="Microsoft Office User" w:id="19" w:date="2023-10-29T14:23:00Z"/>
                <w:rFonts w:ascii="Calibri" w:cs="Calibri" w:eastAsia="Calibri" w:hAnsi="Calibri"/>
                <w:b w:val="0"/>
              </w:rPr>
            </w:pPr>
            <w:ins w:author="Microsoft Office User" w:id="19" w:date="2023-10-29T14:23:00Z">
              <w:r w:rsidDel="00000000" w:rsidR="00000000" w:rsidRPr="00000000">
                <w:rPr>
                  <w:b w:val="0"/>
                  <w:rtl w:val="0"/>
                </w:rPr>
                <w:t xml:space="preserve">6.邀请我们详细阐述并补充发展自己和他人的想法。</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1">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2">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3">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4">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5">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6">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9"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A7">
            <w:pPr>
              <w:rPr>
                <w:ins w:author="Microsoft Office User" w:id="19" w:date="2023-10-29T14:23:00Z"/>
                <w:rFonts w:ascii="Calibri" w:cs="Calibri" w:eastAsia="Calibri" w:hAnsi="Calibri"/>
                <w:b w:val="0"/>
              </w:rPr>
            </w:pPr>
            <w:ins w:author="Microsoft Office User" w:id="19" w:date="2023-10-29T14:23:00Z">
              <w:r w:rsidDel="00000000" w:rsidR="00000000" w:rsidRPr="00000000">
                <w:rPr>
                  <w:b w:val="0"/>
                  <w:rtl w:val="0"/>
                </w:rPr>
                <w:t xml:space="preserve">7.鼓励我们明确阐述自己的想法和观点。</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8">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9">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A">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B">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C">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D">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19"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AE">
            <w:pPr>
              <w:rPr>
                <w:ins w:author="Microsoft Office User" w:id="19" w:date="2023-10-29T14:23:00Z"/>
                <w:rFonts w:ascii="Calibri" w:cs="Calibri" w:eastAsia="Calibri" w:hAnsi="Calibri"/>
                <w:b w:val="0"/>
              </w:rPr>
            </w:pPr>
            <w:ins w:author="Microsoft Office User" w:id="19" w:date="2023-10-29T14:23:00Z">
              <w:r w:rsidDel="00000000" w:rsidR="00000000" w:rsidRPr="00000000">
                <w:rPr>
                  <w:b w:val="0"/>
                  <w:rtl w:val="0"/>
                </w:rPr>
                <w:t xml:space="preserve">8.鼓励我们以尊重的方式挑战、质疑和批判地评价彼此的想法。</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F">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0">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1">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2">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3">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4">
            <w:pPr>
              <w:rPr>
                <w:ins w:author="Microsoft Office User" w:id="19" w:date="2023-10-29T14:23:00Z"/>
                <w:rFonts w:ascii="Calibri" w:cs="Calibri" w:eastAsia="Calibri" w:hAnsi="Calibri"/>
              </w:rPr>
            </w:pPr>
            <w:ins w:author="Microsoft Office User" w:id="19" w:date="2023-10-29T14:23:00Z">
              <w:r w:rsidDel="00000000" w:rsidR="00000000" w:rsidRPr="00000000">
                <w:rPr>
                  <w:rtl w:val="0"/>
                </w:rPr>
                <w:t xml:space="preserve">□</w:t>
              </w:r>
              <w:r w:rsidDel="00000000" w:rsidR="00000000" w:rsidRPr="00000000">
                <w:rPr>
                  <w:rtl w:val="0"/>
                </w:rPr>
              </w:r>
            </w:ins>
          </w:p>
        </w:tc>
      </w:tr>
    </w:tbl>
    <w:p w:rsidR="00000000" w:rsidDel="00000000" w:rsidP="00000000" w:rsidRDefault="00000000" w:rsidRPr="00000000" w14:paraId="000002B5">
      <w:pPr>
        <w:rPr>
          <w:ins w:author="Microsoft Office User" w:id="20" w:date="2023-10-29T14:23:00Z"/>
        </w:rPr>
      </w:pPr>
      <w:ins w:author="Microsoft Office User" w:id="20" w:date="2023-10-29T14:23:00Z">
        <w:r w:rsidDel="00000000" w:rsidR="00000000" w:rsidRPr="00000000">
          <w:rPr>
            <w:rtl w:val="0"/>
          </w:rPr>
        </w:r>
      </w:ins>
    </w:p>
    <w:p w:rsidR="00000000" w:rsidDel="00000000" w:rsidP="00000000" w:rsidRDefault="00000000" w:rsidRPr="00000000" w14:paraId="000002B6">
      <w:pPr>
        <w:rPr/>
      </w:pPr>
      <w:r w:rsidDel="00000000" w:rsidR="00000000" w:rsidRPr="00000000">
        <w:rPr>
          <w:rtl w:val="0"/>
        </w:rPr>
      </w:r>
    </w:p>
    <w:p w:rsidR="00000000" w:rsidDel="00000000" w:rsidP="00000000" w:rsidRDefault="00000000" w:rsidRPr="00000000" w14:paraId="000002B7">
      <w:pPr>
        <w:rPr/>
      </w:pPr>
      <w:r w:rsidDel="00000000" w:rsidR="00000000" w:rsidRPr="00000000">
        <w:rPr>
          <w:rtl w:val="0"/>
        </w:rPr>
      </w:r>
    </w:p>
    <w:p w:rsidR="00000000" w:rsidDel="00000000" w:rsidP="00000000" w:rsidRDefault="00000000" w:rsidRPr="00000000" w14:paraId="000002B8">
      <w:pPr>
        <w:rPr/>
      </w:pPr>
      <w:r w:rsidDel="00000000" w:rsidR="00000000" w:rsidRPr="00000000">
        <w:rPr>
          <w:rtl w:val="0"/>
        </w:rPr>
      </w:r>
    </w:p>
    <w:p w:rsidR="00000000" w:rsidDel="00000000" w:rsidP="00000000" w:rsidRDefault="00000000" w:rsidRPr="00000000" w14:paraId="000002B9">
      <w:pPr>
        <w:rPr/>
      </w:pPr>
      <w:r w:rsidDel="00000000" w:rsidR="00000000" w:rsidRPr="00000000">
        <w:rPr>
          <w:rtl w:val="0"/>
        </w:rPr>
      </w:r>
    </w:p>
    <w:p w:rsidR="00000000" w:rsidDel="00000000" w:rsidP="00000000" w:rsidRDefault="00000000" w:rsidRPr="00000000" w14:paraId="000002BA">
      <w:pPr>
        <w:rPr>
          <w:ins w:author="Microsoft Office User" w:id="21" w:date="2023-10-29T14:23:00Z"/>
        </w:rPr>
      </w:pPr>
      <w:ins w:author="Microsoft Office User" w:id="21" w:date="2023-10-29T14:23:00Z">
        <w:r w:rsidDel="00000000" w:rsidR="00000000" w:rsidRPr="00000000">
          <w:rPr>
            <w:rtl w:val="0"/>
          </w:rPr>
        </w:r>
      </w:ins>
    </w:p>
    <w:p w:rsidR="00000000" w:rsidDel="00000000" w:rsidP="00000000" w:rsidRDefault="00000000" w:rsidRPr="00000000" w14:paraId="000002BB">
      <w:pPr>
        <w:rPr/>
      </w:pPr>
      <w:r w:rsidDel="00000000" w:rsidR="00000000" w:rsidRPr="00000000">
        <w:rPr>
          <w:rtl w:val="0"/>
        </w:rPr>
      </w:r>
    </w:p>
    <w:tbl>
      <w:tblPr>
        <w:tblStyle w:val="Table14"/>
        <w:tblW w:w="1458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308"/>
        <w:gridCol w:w="854"/>
        <w:gridCol w:w="656"/>
        <w:gridCol w:w="624"/>
        <w:gridCol w:w="624"/>
        <w:gridCol w:w="639"/>
        <w:gridCol w:w="875"/>
        <w:tblGridChange w:id="0">
          <w:tblGrid>
            <w:gridCol w:w="10308"/>
            <w:gridCol w:w="854"/>
            <w:gridCol w:w="656"/>
            <w:gridCol w:w="624"/>
            <w:gridCol w:w="624"/>
            <w:gridCol w:w="639"/>
            <w:gridCol w:w="875"/>
          </w:tblGrid>
        </w:tblGridChange>
      </w:tblGrid>
      <w:tr>
        <w:trPr>
          <w:cantSplit w:val="0"/>
          <w:tblHeader w:val="0"/>
          <w:ins w:author="Microsoft Office User" w:id="22" w:date="2023-10-29T14:23:00Z"/>
        </w:trPr>
        <w:tc>
          <w:tcPr>
            <w:shd w:fill="auto" w:val="clear"/>
            <w:tcMar>
              <w:top w:w="100.0" w:type="dxa"/>
              <w:left w:w="100.0" w:type="dxa"/>
              <w:bottom w:w="100.0" w:type="dxa"/>
              <w:right w:w="100.0" w:type="dxa"/>
            </w:tcMar>
          </w:tcPr>
          <w:p w:rsidR="00000000" w:rsidDel="00000000" w:rsidP="00000000" w:rsidRDefault="00000000" w:rsidRPr="00000000" w14:paraId="000002BC">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请根据刚刚上完的课程，考虑以下陈述，并从（1）“完全不同意”到（6）“完全同意”之间选择您的同意程度。</w:t>
              </w:r>
              <w:r w:rsidDel="00000000" w:rsidR="00000000" w:rsidRPr="00000000">
                <w:rPr>
                  <w:rtl w:val="0"/>
                </w:rPr>
              </w:r>
            </w:ins>
          </w:p>
          <w:p w:rsidR="00000000" w:rsidDel="00000000" w:rsidP="00000000" w:rsidRDefault="00000000" w:rsidRPr="00000000" w14:paraId="000002BD">
            <w:pPr>
              <w:rPr>
                <w:ins w:author="Microsoft Office User" w:id="22" w:date="2023-10-29T14:23:00Z"/>
              </w:rPr>
            </w:pPr>
            <w:ins w:author="Microsoft Office User" w:id="22" w:date="2023-10-29T14:23:00Z">
              <w:r w:rsidDel="00000000" w:rsidR="00000000" w:rsidRPr="00000000">
                <w:rPr>
                  <w:rtl w:val="0"/>
                </w:rPr>
                <w:t xml:space="preserve">在这堂课上，教师...</w:t>
              </w:r>
            </w:ins>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E">
            <w:pPr>
              <w:rPr>
                <w:ins w:author="Microsoft Office User" w:id="22" w:date="2023-10-29T14:23:00Z"/>
              </w:rPr>
            </w:pPr>
            <w:ins w:author="Microsoft Office User" w:id="22" w:date="2023-10-29T14:23:00Z">
              <w:r w:rsidDel="00000000" w:rsidR="00000000" w:rsidRPr="00000000">
                <w:rPr>
                  <w:rtl w:val="0"/>
                </w:rPr>
                <w:t xml:space="preserve">(1)</w:t>
              </w:r>
            </w:ins>
          </w:p>
          <w:p w:rsidR="00000000" w:rsidDel="00000000" w:rsidP="00000000" w:rsidRDefault="00000000" w:rsidRPr="00000000" w14:paraId="000002BF">
            <w:pPr>
              <w:rPr>
                <w:ins w:author="Microsoft Office User" w:id="22" w:date="2023-10-29T14:23:00Z"/>
                <w:sz w:val="12"/>
                <w:szCs w:val="12"/>
              </w:rPr>
            </w:pPr>
            <w:ins w:author="Microsoft Office User" w:id="22" w:date="2023-10-29T14:23:00Z">
              <w:r w:rsidDel="00000000" w:rsidR="00000000" w:rsidRPr="00000000">
                <w:rPr>
                  <w:rtl w:val="0"/>
                </w:rPr>
                <w:t xml:space="preserve">完全不同意</w:t>
              </w:r>
              <w:r w:rsidDel="00000000" w:rsidR="00000000" w:rsidRPr="00000000">
                <w:rPr>
                  <w:rtl w:val="0"/>
                </w:rPr>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0">
            <w:pPr>
              <w:rPr>
                <w:ins w:author="Microsoft Office User" w:id="22" w:date="2023-10-29T14:23:00Z"/>
              </w:rPr>
            </w:pPr>
            <w:ins w:author="Microsoft Office User" w:id="22" w:date="2023-10-29T14:23:00Z">
              <w:r w:rsidDel="00000000" w:rsidR="00000000" w:rsidRPr="00000000">
                <w:rPr>
                  <w:rtl w:val="0"/>
                </w:rPr>
                <w:t xml:space="preserve">(2)</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1">
            <w:pPr>
              <w:rPr>
                <w:ins w:author="Microsoft Office User" w:id="22" w:date="2023-10-29T14:23:00Z"/>
              </w:rPr>
            </w:pPr>
            <w:ins w:author="Microsoft Office User" w:id="22" w:date="2023-10-29T14:23:00Z">
              <w:r w:rsidDel="00000000" w:rsidR="00000000" w:rsidRPr="00000000">
                <w:rPr>
                  <w:rtl w:val="0"/>
                </w:rPr>
                <w:t xml:space="preserve">(3)</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2">
            <w:pPr>
              <w:rPr>
                <w:ins w:author="Microsoft Office User" w:id="22" w:date="2023-10-29T14:23:00Z"/>
              </w:rPr>
            </w:pPr>
            <w:ins w:author="Microsoft Office User" w:id="22" w:date="2023-10-29T14:23:00Z">
              <w:r w:rsidDel="00000000" w:rsidR="00000000" w:rsidRPr="00000000">
                <w:rPr>
                  <w:rtl w:val="0"/>
                </w:rPr>
                <w:t xml:space="preserve">(4)</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3">
            <w:pPr>
              <w:rPr>
                <w:ins w:author="Microsoft Office User" w:id="22" w:date="2023-10-29T14:23:00Z"/>
              </w:rPr>
            </w:pPr>
            <w:ins w:author="Microsoft Office User" w:id="22" w:date="2023-10-29T14:23:00Z">
              <w:r w:rsidDel="00000000" w:rsidR="00000000" w:rsidRPr="00000000">
                <w:rPr>
                  <w:rtl w:val="0"/>
                </w:rPr>
                <w:t xml:space="preserve">(5)</w:t>
              </w:r>
            </w:ins>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C4">
            <w:pPr>
              <w:rPr>
                <w:ins w:author="Microsoft Office User" w:id="22" w:date="2023-10-29T14:23:00Z"/>
              </w:rPr>
            </w:pPr>
            <w:ins w:author="Microsoft Office User" w:id="22" w:date="2023-10-29T14:23:00Z">
              <w:r w:rsidDel="00000000" w:rsidR="00000000" w:rsidRPr="00000000">
                <w:rPr>
                  <w:rtl w:val="0"/>
                </w:rPr>
                <w:t xml:space="preserve">(6)</w:t>
              </w:r>
            </w:ins>
          </w:p>
          <w:p w:rsidR="00000000" w:rsidDel="00000000" w:rsidP="00000000" w:rsidRDefault="00000000" w:rsidRPr="00000000" w14:paraId="000002C5">
            <w:pPr>
              <w:rPr>
                <w:ins w:author="Microsoft Office User" w:id="22" w:date="2023-10-29T14:23:00Z"/>
                <w:sz w:val="12"/>
                <w:szCs w:val="12"/>
              </w:rPr>
            </w:pPr>
            <w:ins w:author="Microsoft Office User" w:id="22" w:date="2023-10-29T14:23:00Z">
              <w:r w:rsidDel="00000000" w:rsidR="00000000" w:rsidRPr="00000000">
                <w:rPr>
                  <w:rtl w:val="0"/>
                </w:rPr>
                <w:t xml:space="preserve">完全同意</w:t>
              </w:r>
              <w:r w:rsidDel="00000000" w:rsidR="00000000" w:rsidRPr="00000000">
                <w:rPr>
                  <w:rtl w:val="0"/>
                </w:rPr>
              </w:r>
            </w:ins>
          </w:p>
        </w:tc>
      </w:tr>
      <w:tr>
        <w:trPr>
          <w:cantSplit w:val="0"/>
          <w:tblHeader w:val="0"/>
          <w:ins w:author="Microsoft Office User" w:id="22"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C6">
            <w:pPr>
              <w:rPr>
                <w:ins w:author="Microsoft Office User" w:id="22" w:date="2023-10-29T14:23:00Z"/>
                <w:b w:val="0"/>
              </w:rPr>
            </w:pPr>
            <w:ins w:author="Microsoft Office User" w:id="22" w:date="2023-10-29T14:23:00Z">
              <w:r w:rsidDel="00000000" w:rsidR="00000000" w:rsidRPr="00000000">
                <w:rPr>
                  <w:b w:val="0"/>
                  <w:rtl w:val="0"/>
                </w:rPr>
                <w:t xml:space="preserve">9.强调有目的的对话对我们学习的重要性，例如，通过评论我们如何通过有效的对话协同解决问题，或在课程结束时对对话进行反思。</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7">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8">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9">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A">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B">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C">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2"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CD">
            <w:pPr>
              <w:rPr>
                <w:ins w:author="Microsoft Office User" w:id="22" w:date="2023-10-29T14:23:00Z"/>
                <w:b w:val="0"/>
              </w:rPr>
            </w:pPr>
            <w:ins w:author="Microsoft Office User" w:id="22" w:date="2023-10-29T14:23:00Z">
              <w:r w:rsidDel="00000000" w:rsidR="00000000" w:rsidRPr="00000000">
                <w:rPr>
                  <w:b w:val="0"/>
                  <w:rtl w:val="0"/>
                </w:rPr>
                <w:t xml:space="preserve">10.创造了一种信任的氛围，让我们感到足够自在，可以冒险或尝试新事物。</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E">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F">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0">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1">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2">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3">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2"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D4">
            <w:pPr>
              <w:rPr>
                <w:ins w:author="Microsoft Office User" w:id="22" w:date="2023-10-29T14:23:00Z"/>
                <w:b w:val="0"/>
              </w:rPr>
            </w:pPr>
            <w:ins w:author="Microsoft Office User" w:id="22" w:date="2023-10-29T14:23:00Z">
              <w:r w:rsidDel="00000000" w:rsidR="00000000" w:rsidRPr="00000000">
                <w:rPr>
                  <w:b w:val="0"/>
                  <w:rtl w:val="0"/>
                </w:rPr>
                <w:t xml:space="preserve">11.让我们共同制定并遵守对话的基本规则。</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5">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6">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7">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8">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9">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A">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2"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DB">
            <w:pPr>
              <w:rPr>
                <w:ins w:author="Microsoft Office User" w:id="22" w:date="2023-10-29T14:23:00Z"/>
                <w:b w:val="0"/>
              </w:rPr>
            </w:pPr>
            <w:ins w:author="Microsoft Office User" w:id="22" w:date="2023-10-29T14:23:00Z">
              <w:r w:rsidDel="00000000" w:rsidR="00000000" w:rsidRPr="00000000">
                <w:rPr>
                  <w:b w:val="0"/>
                  <w:rtl w:val="0"/>
                </w:rPr>
                <w:t xml:space="preserve">12.在课程的不同阶段促进了富有成效的对话。</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C">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D">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E">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F">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0">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1">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2"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E2">
            <w:pPr>
              <w:rPr>
                <w:ins w:author="Microsoft Office User" w:id="22" w:date="2023-10-29T14:23:00Z"/>
                <w:b w:val="0"/>
              </w:rPr>
            </w:pPr>
            <w:ins w:author="Microsoft Office User" w:id="22" w:date="2023-10-29T14:23:00Z">
              <w:r w:rsidDel="00000000" w:rsidR="00000000" w:rsidRPr="00000000">
                <w:rPr>
                  <w:b w:val="0"/>
                  <w:rtl w:val="0"/>
                </w:rPr>
                <w:t xml:space="preserve">13.邀请我们反思对话的质量和效果。</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3">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4">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5">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6">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7">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8">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2"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E9">
            <w:pPr>
              <w:rPr>
                <w:ins w:author="Microsoft Office User" w:id="22" w:date="2023-10-29T14:23:00Z"/>
                <w:b w:val="0"/>
              </w:rPr>
            </w:pPr>
            <w:ins w:author="Microsoft Office User" w:id="22" w:date="2023-10-29T14:23:00Z">
              <w:r w:rsidDel="00000000" w:rsidR="00000000" w:rsidRPr="00000000">
                <w:rPr>
                  <w:b w:val="0"/>
                  <w:rtl w:val="0"/>
                </w:rPr>
                <w:t xml:space="preserve">14.鼓励我们展示出认真倾听同学贡献的态度。</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A">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B">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C">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D">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E">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F">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2"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F0">
            <w:pPr>
              <w:rPr>
                <w:ins w:author="Microsoft Office User" w:id="22" w:date="2023-10-29T14:23:00Z"/>
                <w:b w:val="0"/>
              </w:rPr>
            </w:pPr>
            <w:ins w:author="Microsoft Office User" w:id="22" w:date="2023-10-29T14:23:00Z">
              <w:r w:rsidDel="00000000" w:rsidR="00000000" w:rsidRPr="00000000">
                <w:rPr>
                  <w:b w:val="0"/>
                  <w:rtl w:val="0"/>
                </w:rPr>
                <w:t xml:space="preserve">15.明确鼓励我们提出问题。</w:t>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1">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2">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3">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4">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5">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6">
            <w:pPr>
              <w:rPr>
                <w:ins w:author="Microsoft Office User" w:id="22" w:date="2023-10-29T14:23:00Z"/>
                <w:rFonts w:ascii="Calibri" w:cs="Calibri" w:eastAsia="Calibri" w:hAnsi="Calibri"/>
              </w:rPr>
            </w:pPr>
            <w:ins w:author="Microsoft Office User" w:id="22" w:date="2023-10-29T14:23:00Z">
              <w:r w:rsidDel="00000000" w:rsidR="00000000" w:rsidRPr="00000000">
                <w:rPr>
                  <w:rtl w:val="0"/>
                </w:rPr>
                <w:t xml:space="preserve">□</w:t>
              </w:r>
              <w:r w:rsidDel="00000000" w:rsidR="00000000" w:rsidRPr="00000000">
                <w:rPr>
                  <w:rtl w:val="0"/>
                </w:rPr>
              </w:r>
            </w:ins>
          </w:p>
        </w:tc>
      </w:tr>
    </w:tbl>
    <w:p w:rsidR="00000000" w:rsidDel="00000000" w:rsidP="00000000" w:rsidRDefault="00000000" w:rsidRPr="00000000" w14:paraId="000002F7">
      <w:pPr>
        <w:rPr>
          <w:ins w:author="Microsoft Office User" w:id="23" w:date="2023-10-29T14:23:00Z"/>
          <w:highlight w:val="green"/>
        </w:rPr>
      </w:pPr>
      <w:ins w:author="Microsoft Office User" w:id="23" w:date="2023-10-29T14:23:00Z">
        <w:r w:rsidDel="00000000" w:rsidR="00000000" w:rsidRPr="00000000">
          <w:rPr>
            <w:rtl w:val="0"/>
          </w:rPr>
        </w:r>
      </w:ins>
    </w:p>
    <w:p w:rsidR="00000000" w:rsidDel="00000000" w:rsidP="00000000" w:rsidRDefault="00000000" w:rsidRPr="00000000" w14:paraId="000002F8">
      <w:pPr>
        <w:rPr>
          <w:ins w:author="Microsoft Office User" w:id="23" w:date="2023-10-29T14:23:00Z"/>
        </w:rPr>
      </w:pPr>
      <w:ins w:author="Microsoft Office User" w:id="23" w:date="2023-10-29T14:23:00Z">
        <w:r w:rsidDel="00000000" w:rsidR="00000000" w:rsidRPr="00000000">
          <w:br w:type="page"/>
        </w:r>
        <w:r w:rsidDel="00000000" w:rsidR="00000000" w:rsidRPr="00000000">
          <w:rPr>
            <w:rtl w:val="0"/>
          </w:rPr>
        </w:r>
      </w:ins>
    </w:p>
    <w:p w:rsidR="00000000" w:rsidDel="00000000" w:rsidP="00000000" w:rsidRDefault="00000000" w:rsidRPr="00000000" w14:paraId="000002F9">
      <w:pPr>
        <w:jc w:val="center"/>
        <w:rPr/>
      </w:pPr>
      <w:r w:rsidDel="00000000" w:rsidR="00000000" w:rsidRPr="00000000">
        <w:rPr>
          <w:rFonts w:ascii="Gungsuh" w:cs="Gungsuh" w:eastAsia="Gungsuh" w:hAnsi="Gungsuh"/>
          <w:rtl w:val="0"/>
        </w:rPr>
        <w:t xml:space="preserve">(3) 对话式教学问卷-教师教学实践自我评估</w:t>
      </w:r>
    </w:p>
    <w:p w:rsidR="00000000" w:rsidDel="00000000" w:rsidP="00000000" w:rsidRDefault="00000000" w:rsidRPr="00000000" w14:paraId="000002FA">
      <w:pPr>
        <w:rPr>
          <w:ins w:author="Microsoft Office User" w:id="24" w:date="2023-10-29T14:23:00Z"/>
        </w:rPr>
      </w:pPr>
      <w:ins w:author="Microsoft Office User" w:id="24" w:date="2023-10-29T14:23:00Z">
        <w:r w:rsidDel="00000000" w:rsidR="00000000" w:rsidRPr="00000000">
          <w:rPr>
            <w:rtl w:val="0"/>
          </w:rPr>
        </w:r>
      </w:ins>
    </w:p>
    <w:p w:rsidR="00000000" w:rsidDel="00000000" w:rsidP="00000000" w:rsidRDefault="00000000" w:rsidRPr="00000000" w14:paraId="000002FB">
      <w:pPr>
        <w:rPr>
          <w:ins w:author="Microsoft Office User" w:id="24" w:date="2023-10-29T14:23:00Z"/>
        </w:rPr>
      </w:pPr>
      <w:ins w:author="Microsoft Office User" w:id="24" w:date="2023-10-29T14:23:00Z">
        <w:r w:rsidDel="00000000" w:rsidR="00000000" w:rsidRPr="00000000">
          <w:rPr>
            <w:rtl w:val="0"/>
          </w:rPr>
        </w:r>
      </w:ins>
    </w:p>
    <w:p w:rsidR="00000000" w:rsidDel="00000000" w:rsidP="00000000" w:rsidRDefault="00000000" w:rsidRPr="00000000" w14:paraId="000002FC">
      <w:pPr>
        <w:rPr/>
      </w:pPr>
      <w:r w:rsidDel="00000000" w:rsidR="00000000" w:rsidRPr="00000000">
        <w:rPr>
          <w:rFonts w:ascii="Gungsuh" w:cs="Gungsuh" w:eastAsia="Gungsuh" w:hAnsi="Gungsuh"/>
          <w:b w:val="0"/>
          <w:rtl w:val="0"/>
        </w:rPr>
        <w:t xml:space="preserve">这份问卷将帮助您分析您的教学，关注对话式教学的三个重要领域：</w:t>
      </w:r>
      <w:r w:rsidDel="00000000" w:rsidR="00000000" w:rsidRPr="00000000">
        <w:rPr>
          <w:rFonts w:ascii="Gungsuh" w:cs="Gungsuh" w:eastAsia="Gungsuh" w:hAnsi="Gungsuh"/>
          <w:rtl w:val="0"/>
        </w:rPr>
        <w:t xml:space="preserve">营造对话的开放氛围（A - 项目1-5），邀请学生发表见解（B - 项目6-9）以及促进对话参与（C - 项目10-18)。</w:t>
      </w:r>
    </w:p>
    <w:p w:rsidR="00000000" w:rsidDel="00000000" w:rsidP="00000000" w:rsidRDefault="00000000" w:rsidRPr="00000000" w14:paraId="000002FD">
      <w:pPr>
        <w:rPr/>
      </w:pPr>
      <w:r w:rsidDel="00000000" w:rsidR="00000000" w:rsidRPr="00000000">
        <w:rPr>
          <w:rtl w:val="0"/>
        </w:rPr>
      </w:r>
    </w:p>
    <w:tbl>
      <w:tblPr>
        <w:tblStyle w:val="Table15"/>
        <w:tblW w:w="1458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287"/>
        <w:gridCol w:w="875"/>
        <w:gridCol w:w="656"/>
        <w:gridCol w:w="624"/>
        <w:gridCol w:w="624"/>
        <w:gridCol w:w="639"/>
        <w:gridCol w:w="875"/>
        <w:tblGridChange w:id="0">
          <w:tblGrid>
            <w:gridCol w:w="10287"/>
            <w:gridCol w:w="875"/>
            <w:gridCol w:w="656"/>
            <w:gridCol w:w="624"/>
            <w:gridCol w:w="624"/>
            <w:gridCol w:w="639"/>
            <w:gridCol w:w="875"/>
          </w:tblGrid>
        </w:tblGridChange>
      </w:tblGrid>
      <w:tr>
        <w:trPr>
          <w:cantSplit w:val="0"/>
          <w:tblHeader w:val="0"/>
          <w:ins w:author="Microsoft Office User" w:id="25" w:date="2023-10-29T14:23:00Z"/>
        </w:trPr>
        <w:tc>
          <w:tcPr>
            <w:shd w:fill="auto" w:val="clear"/>
            <w:tcMar>
              <w:top w:w="100.0" w:type="dxa"/>
              <w:left w:w="100.0" w:type="dxa"/>
              <w:bottom w:w="100.0" w:type="dxa"/>
              <w:right w:w="100.0" w:type="dxa"/>
            </w:tcMar>
          </w:tcPr>
          <w:p w:rsidR="00000000" w:rsidDel="00000000" w:rsidP="00000000" w:rsidRDefault="00000000" w:rsidRPr="00000000" w14:paraId="000002FE">
            <w:pPr>
              <w:rPr>
                <w:ins w:author="Microsoft Office User" w:id="25" w:date="2023-10-29T14:23:00Z"/>
              </w:rPr>
            </w:pPr>
            <w:ins w:author="Microsoft Office User" w:id="25" w:date="2023-10-29T14:23:00Z">
              <w:r w:rsidDel="00000000" w:rsidR="00000000" w:rsidRPr="00000000">
                <w:rPr>
                  <w:rtl w:val="0"/>
                </w:rPr>
                <w:t xml:space="preserve">请结合您的实践考虑以下陈述，并从（1）“完全不同意”到（6）“完全同意”之间选择您的同意程度。</w:t>
              </w:r>
            </w:ins>
          </w:p>
          <w:p w:rsidR="00000000" w:rsidDel="00000000" w:rsidP="00000000" w:rsidRDefault="00000000" w:rsidRPr="00000000" w14:paraId="000002FF">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在我的教学中，我......</w:t>
              </w:r>
              <w:r w:rsidDel="00000000" w:rsidR="00000000" w:rsidRPr="00000000">
                <w:rPr>
                  <w:rtl w:val="0"/>
                </w:rPr>
              </w:r>
            </w:ins>
          </w:p>
          <w:p w:rsidR="00000000" w:rsidDel="00000000" w:rsidP="00000000" w:rsidRDefault="00000000" w:rsidRPr="00000000" w14:paraId="00000300">
            <w:pPr>
              <w:rPr>
                <w:ins w:author="Microsoft Office User" w:id="25" w:date="2023-10-29T14:23:00Z"/>
              </w:rPr>
            </w:pPr>
            <w:ins w:author="Microsoft Office User" w:id="25" w:date="2023-10-29T14:23:00Z">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1">
            <w:pPr>
              <w:rPr>
                <w:ins w:author="Microsoft Office User" w:id="25" w:date="2023-10-29T14:23:00Z"/>
              </w:rPr>
            </w:pPr>
            <w:ins w:author="Microsoft Office User" w:id="25" w:date="2023-10-29T14:23:00Z">
              <w:r w:rsidDel="00000000" w:rsidR="00000000" w:rsidRPr="00000000">
                <w:rPr>
                  <w:rtl w:val="0"/>
                </w:rPr>
                <w:t xml:space="preserve">(1)</w:t>
              </w:r>
            </w:ins>
          </w:p>
          <w:p w:rsidR="00000000" w:rsidDel="00000000" w:rsidP="00000000" w:rsidRDefault="00000000" w:rsidRPr="00000000" w14:paraId="00000302">
            <w:pPr>
              <w:rPr>
                <w:ins w:author="Microsoft Office User" w:id="25" w:date="2023-10-29T14:23:00Z"/>
                <w:sz w:val="12"/>
                <w:szCs w:val="12"/>
              </w:rPr>
            </w:pPr>
            <w:ins w:author="Microsoft Office User" w:id="25" w:date="2023-10-29T14:23:00Z">
              <w:r w:rsidDel="00000000" w:rsidR="00000000" w:rsidRPr="00000000">
                <w:rPr>
                  <w:rtl w:val="0"/>
                </w:rPr>
                <w:t xml:space="preserve">完全不同意</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3">
            <w:pPr>
              <w:rPr>
                <w:ins w:author="Microsoft Office User" w:id="25" w:date="2023-10-29T14:23:00Z"/>
              </w:rPr>
            </w:pPr>
            <w:ins w:author="Microsoft Office User" w:id="25" w:date="2023-10-29T14:23:00Z">
              <w:r w:rsidDel="00000000" w:rsidR="00000000" w:rsidRPr="00000000">
                <w:rPr>
                  <w:rtl w:val="0"/>
                </w:rPr>
                <w:t xml:space="preserve">(2)</w:t>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4">
            <w:pPr>
              <w:rPr>
                <w:ins w:author="Microsoft Office User" w:id="25" w:date="2023-10-29T14:23:00Z"/>
              </w:rPr>
            </w:pPr>
            <w:ins w:author="Microsoft Office User" w:id="25" w:date="2023-10-29T14:23:00Z">
              <w:r w:rsidDel="00000000" w:rsidR="00000000" w:rsidRPr="00000000">
                <w:rPr>
                  <w:rtl w:val="0"/>
                </w:rPr>
                <w:t xml:space="preserve">(3)</w:t>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5">
            <w:pPr>
              <w:rPr>
                <w:ins w:author="Microsoft Office User" w:id="25" w:date="2023-10-29T14:23:00Z"/>
              </w:rPr>
            </w:pPr>
            <w:ins w:author="Microsoft Office User" w:id="25" w:date="2023-10-29T14:23:00Z">
              <w:r w:rsidDel="00000000" w:rsidR="00000000" w:rsidRPr="00000000">
                <w:rPr>
                  <w:rtl w:val="0"/>
                </w:rPr>
                <w:t xml:space="preserve">(4)</w:t>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6">
            <w:pPr>
              <w:rPr>
                <w:ins w:author="Microsoft Office User" w:id="25" w:date="2023-10-29T14:23:00Z"/>
              </w:rPr>
            </w:pPr>
            <w:ins w:author="Microsoft Office User" w:id="25" w:date="2023-10-29T14:23:00Z">
              <w:r w:rsidDel="00000000" w:rsidR="00000000" w:rsidRPr="00000000">
                <w:rPr>
                  <w:rtl w:val="0"/>
                </w:rPr>
                <w:t xml:space="preserve">(5)</w:t>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7">
            <w:pPr>
              <w:rPr>
                <w:ins w:author="Microsoft Office User" w:id="25" w:date="2023-10-29T14:23:00Z"/>
              </w:rPr>
            </w:pPr>
            <w:ins w:author="Microsoft Office User" w:id="25" w:date="2023-10-29T14:23:00Z">
              <w:r w:rsidDel="00000000" w:rsidR="00000000" w:rsidRPr="00000000">
                <w:rPr>
                  <w:rtl w:val="0"/>
                </w:rPr>
                <w:t xml:space="preserve">(6)</w:t>
              </w:r>
            </w:ins>
          </w:p>
          <w:p w:rsidR="00000000" w:rsidDel="00000000" w:rsidP="00000000" w:rsidRDefault="00000000" w:rsidRPr="00000000" w14:paraId="00000308">
            <w:pPr>
              <w:rPr>
                <w:ins w:author="Microsoft Office User" w:id="25" w:date="2023-10-29T14:23:00Z"/>
                <w:sz w:val="12"/>
                <w:szCs w:val="12"/>
              </w:rPr>
            </w:pPr>
            <w:ins w:author="Microsoft Office User" w:id="25" w:date="2023-10-29T14:23:00Z">
              <w:r w:rsidDel="00000000" w:rsidR="00000000" w:rsidRPr="00000000">
                <w:rPr>
                  <w:rtl w:val="0"/>
                </w:rPr>
                <w:t xml:space="preserve">完全同意</w:t>
              </w:r>
              <w:r w:rsidDel="00000000" w:rsidR="00000000" w:rsidRPr="00000000">
                <w:rPr>
                  <w:rtl w:val="0"/>
                </w:rPr>
              </w:r>
            </w:ins>
          </w:p>
        </w:tc>
      </w:tr>
      <w:tr>
        <w:trPr>
          <w:cantSplit w:val="0"/>
          <w:trHeight w:val="319" w:hRule="atLeast"/>
          <w:tblHeader w:val="0"/>
          <w:ins w:author="Microsoft Office User" w:id="25" w:date="2023-10-29T14:23:00Z"/>
        </w:trPr>
        <w:tc>
          <w:tcPr>
            <w:gridSpan w:val="7"/>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tcPr>
          <w:p w:rsidR="00000000" w:rsidDel="00000000" w:rsidP="00000000" w:rsidRDefault="00000000" w:rsidRPr="00000000" w14:paraId="00000309">
            <w:pPr>
              <w:jc w:val="center"/>
              <w:rPr>
                <w:ins w:author="Microsoft Office User" w:id="25" w:date="2023-10-29T14:23:00Z"/>
              </w:rPr>
            </w:pPr>
            <w:ins w:author="Microsoft Office User" w:id="25" w:date="2023-10-29T14:23:00Z">
              <w:r w:rsidDel="00000000" w:rsidR="00000000" w:rsidRPr="00000000">
                <w:rPr>
                  <w:rtl w:val="0"/>
                </w:rPr>
                <w:t xml:space="preserve">A. 营造对话的开放氛围</w:t>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在我的</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课程中，我精心策划促进有目的的对话</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1">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2">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3">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4">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5">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6">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给予时间提问，以帮助学生理解学习目标</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8">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9">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A">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B">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C">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D">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为学生提供足够的表达时间</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F">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0">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1">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2">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3">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4">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提出开放性</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问题并等待学生回应</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6">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7">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8">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9">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A">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B">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以欣</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赏的态度倾听学生并以建设性的方式回应，包括提供形成性反馈</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D">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E">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F">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0">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1">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2">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rHeight w:val="245" w:hRule="atLeast"/>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333">
            <w:pPr>
              <w:rPr>
                <w:ins w:author="Microsoft Office User" w:id="25" w:date="2023-10-29T14:23:00Z"/>
                <w:b w:val="0"/>
              </w:rPr>
            </w:pPr>
            <w:ins w:author="Microsoft Office User" w:id="25" w:date="2023-10-29T14:23:00Z">
              <w:r w:rsidDel="00000000" w:rsidR="00000000" w:rsidRPr="00000000">
                <w:rPr>
                  <w:b w:val="0"/>
                  <w:rtl w:val="0"/>
                </w:rPr>
                <w:t xml:space="preserve">维度A的综合评分（将您的各项评分累加）</w:t>
              </w:r>
            </w:ins>
          </w:p>
        </w:tc>
        <w:tc>
          <w:tcPr>
            <w:gridSpan w:val="6"/>
            <w:shd w:fill="efefef" w:val="clear"/>
            <w:tcMar>
              <w:top w:w="100.0" w:type="dxa"/>
              <w:left w:w="100.0" w:type="dxa"/>
              <w:bottom w:w="100.0" w:type="dxa"/>
              <w:right w:w="100.0" w:type="dxa"/>
            </w:tcMar>
          </w:tcPr>
          <w:p w:rsidR="00000000" w:rsidDel="00000000" w:rsidP="00000000" w:rsidRDefault="00000000" w:rsidRPr="00000000" w14:paraId="00000334">
            <w:pPr>
              <w:rPr>
                <w:ins w:author="Microsoft Office User" w:id="25" w:date="2023-10-29T14:23:00Z"/>
              </w:rPr>
            </w:pPr>
            <w:ins w:author="Microsoft Office User" w:id="25" w:date="2023-10-29T14:23:00Z">
              <w:r w:rsidDel="00000000" w:rsidR="00000000" w:rsidRPr="00000000">
                <w:rPr>
                  <w:rtl w:val="0"/>
                </w:rPr>
                <w:t xml:space="preserve">                                                / 30</w:t>
              </w:r>
            </w:ins>
          </w:p>
        </w:tc>
      </w:tr>
      <w:tr>
        <w:trPr>
          <w:cantSplit w:val="0"/>
          <w:trHeight w:val="311" w:hRule="atLeast"/>
          <w:tblHeader w:val="0"/>
          <w:ins w:author="Microsoft Office User" w:id="25" w:date="2023-10-29T14:23:00Z"/>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33A">
            <w:pPr>
              <w:jc w:val="center"/>
              <w:rPr>
                <w:ins w:author="Microsoft Office User" w:id="25" w:date="2023-10-29T14:23:00Z"/>
              </w:rPr>
            </w:pPr>
            <w:ins w:author="Microsoft Office User" w:id="25" w:date="2023-10-29T14:23:00Z">
              <w:r w:rsidDel="00000000" w:rsidR="00000000" w:rsidRPr="00000000">
                <w:rPr>
                  <w:rtl w:val="0"/>
                </w:rPr>
                <w:t xml:space="preserve">B. 邀请学生发表见解</w:t>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邀</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请学生分享他们的想法、观点、思考、兴趣或感受</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2">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3">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4">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5">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6">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7">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邀</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请学生详细阐述并补充发展自己和他人的想法</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9">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A">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B">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C">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D">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E">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鼓励学生明确</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论证他们的观点和意见，提供详细的解释、论据、反驳和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或</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证据</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0">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1">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2">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3">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4">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5">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鼓励学生以尊重的方式挑</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战、质疑和批判性地评估彼此的想法</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7">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8">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9">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A">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B">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C">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rHeight w:val="268" w:hRule="atLeast"/>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35D">
            <w:pPr>
              <w:rPr>
                <w:ins w:author="Microsoft Office User" w:id="25" w:date="2023-10-29T14:23:00Z"/>
                <w:b w:val="0"/>
              </w:rPr>
            </w:pPr>
            <w:ins w:author="Microsoft Office User" w:id="25" w:date="2023-10-29T14:23:00Z">
              <w:r w:rsidDel="00000000" w:rsidR="00000000" w:rsidRPr="00000000">
                <w:rPr>
                  <w:b w:val="0"/>
                  <w:rtl w:val="0"/>
                </w:rPr>
                <w:t xml:space="preserve">维度B 的综合评分（将您的各项评分累加）</w:t>
              </w:r>
            </w:ins>
          </w:p>
        </w:tc>
        <w:tc>
          <w:tcPr>
            <w:gridSpan w:val="6"/>
            <w:shd w:fill="efefef" w:val="clear"/>
            <w:tcMar>
              <w:top w:w="100.0" w:type="dxa"/>
              <w:left w:w="100.0" w:type="dxa"/>
              <w:bottom w:w="100.0" w:type="dxa"/>
              <w:right w:w="100.0" w:type="dxa"/>
            </w:tcMar>
          </w:tcPr>
          <w:p w:rsidR="00000000" w:rsidDel="00000000" w:rsidP="00000000" w:rsidRDefault="00000000" w:rsidRPr="00000000" w14:paraId="0000035E">
            <w:pPr>
              <w:rPr>
                <w:ins w:author="Microsoft Office User" w:id="25" w:date="2023-10-29T14:23:00Z"/>
              </w:rPr>
            </w:pPr>
            <w:ins w:author="Microsoft Office User" w:id="25" w:date="2023-10-29T14:23:00Z">
              <w:r w:rsidDel="00000000" w:rsidR="00000000" w:rsidRPr="00000000">
                <w:rPr>
                  <w:rtl w:val="0"/>
                </w:rPr>
                <w:t xml:space="preserve">                                                / 24</w:t>
              </w:r>
            </w:ins>
          </w:p>
        </w:tc>
      </w:tr>
      <w:tr>
        <w:trPr>
          <w:cantSplit w:val="0"/>
          <w:trHeight w:val="346" w:hRule="atLeast"/>
          <w:tblHeader w:val="0"/>
          <w:ins w:author="Microsoft Office User" w:id="25" w:date="2023-10-29T14:23:00Z"/>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364">
            <w:pPr>
              <w:jc w:val="center"/>
              <w:rPr>
                <w:ins w:author="Microsoft Office User" w:id="25" w:date="2023-10-29T14:23:00Z"/>
              </w:rPr>
            </w:pPr>
            <w:ins w:author="Microsoft Office User" w:id="25" w:date="2023-10-29T14:23:00Z">
              <w:r w:rsidDel="00000000" w:rsidR="00000000" w:rsidRPr="00000000">
                <w:rPr>
                  <w:rtl w:val="0"/>
                </w:rPr>
                <w:t xml:space="preserve">C: 对话参与度</w:t>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6B">
            <w:pPr>
              <w:rPr>
                <w:ins w:author="Microsoft Office User" w:id="25" w:date="2023-10-29T14:23:00Z"/>
              </w:rPr>
            </w:pPr>
            <w:ins w:author="Microsoft Office User" w:id="25" w:date="2023-10-29T14:23:00Z">
              <w:r w:rsidDel="00000000" w:rsidR="00000000" w:rsidRPr="00000000">
                <w:rPr>
                  <w:rtl w:val="0"/>
                </w:rPr>
              </w:r>
            </w:ins>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C">
            <w:pPr>
              <w:rPr>
                <w:ins w:author="Microsoft Office User" w:id="25" w:date="2023-10-29T14:23:00Z"/>
              </w:rPr>
            </w:pPr>
            <w:ins w:author="Microsoft Office User" w:id="25" w:date="2023-10-29T14:23:00Z">
              <w:r w:rsidDel="00000000" w:rsidR="00000000" w:rsidRPr="00000000">
                <w:rPr>
                  <w:rtl w:val="0"/>
                </w:rPr>
                <w:t xml:space="preserve">(1)</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D">
            <w:pPr>
              <w:rPr>
                <w:ins w:author="Microsoft Office User" w:id="25" w:date="2023-10-29T14:23:00Z"/>
              </w:rPr>
            </w:pPr>
            <w:ins w:author="Microsoft Office User" w:id="25" w:date="2023-10-29T14:23:00Z">
              <w:r w:rsidDel="00000000" w:rsidR="00000000" w:rsidRPr="00000000">
                <w:rPr>
                  <w:rtl w:val="0"/>
                </w:rPr>
                <w:t xml:space="preserve">(2)</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E">
            <w:pPr>
              <w:rPr>
                <w:ins w:author="Microsoft Office User" w:id="25" w:date="2023-10-29T14:23:00Z"/>
              </w:rPr>
            </w:pPr>
            <w:ins w:author="Microsoft Office User" w:id="25" w:date="2023-10-29T14:23:00Z">
              <w:r w:rsidDel="00000000" w:rsidR="00000000" w:rsidRPr="00000000">
                <w:rPr>
                  <w:rtl w:val="0"/>
                </w:rPr>
                <w:t xml:space="preserve">(3)</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F">
            <w:pPr>
              <w:rPr>
                <w:ins w:author="Microsoft Office User" w:id="25" w:date="2023-10-29T14:23:00Z"/>
              </w:rPr>
            </w:pPr>
            <w:ins w:author="Microsoft Office User" w:id="25" w:date="2023-10-29T14:23:00Z">
              <w:r w:rsidDel="00000000" w:rsidR="00000000" w:rsidRPr="00000000">
                <w:rPr>
                  <w:rtl w:val="0"/>
                </w:rPr>
                <w:t xml:space="preserve">(4)</w:t>
              </w:r>
            </w:ins>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0">
            <w:pPr>
              <w:rPr>
                <w:ins w:author="Microsoft Office User" w:id="25" w:date="2023-10-29T14:23:00Z"/>
              </w:rPr>
            </w:pPr>
            <w:ins w:author="Microsoft Office User" w:id="25" w:date="2023-10-29T14:23:00Z">
              <w:r w:rsidDel="00000000" w:rsidR="00000000" w:rsidRPr="00000000">
                <w:rPr>
                  <w:rtl w:val="0"/>
                </w:rPr>
                <w:t xml:space="preserve">(5)</w:t>
              </w:r>
            </w:ins>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71">
            <w:pPr>
              <w:rPr>
                <w:ins w:author="Microsoft Office User" w:id="25" w:date="2023-10-29T14:23:00Z"/>
              </w:rPr>
            </w:pPr>
            <w:ins w:author="Microsoft Office User" w:id="25" w:date="2023-10-29T14:23:00Z">
              <w:r w:rsidDel="00000000" w:rsidR="00000000" w:rsidRPr="00000000">
                <w:rPr>
                  <w:rtl w:val="0"/>
                </w:rPr>
                <w:t xml:space="preserve">(6)</w:t>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强调有目的的对话对学生学习的重要性，例如，指出学生如何通过有效的对话协同解决问题，或在课程结束时对对话进行反思。</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3">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4">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5">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6">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7">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8">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在学生提出新的想法或</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论点时，我会展现出愿意改变观点的开放态度</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A">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B">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C">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D">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E">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F">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营造信任氛围，使学生感到足够自在，敢于冒险，尝试新事物</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1">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2">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3">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4">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5">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6">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与学生共同制定并遵守</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对话的基本规则</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8">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9">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A">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B">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C">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D">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确保富有成效的</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对话贯穿课程的不同阶段</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F">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0">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1">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2">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3">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4">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随着</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时间的推移（在课程之间）逐渐发展对话</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6">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7">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8">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9">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A">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B">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邀</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请学生反思对话的质量和效果</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D">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E">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F">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0">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1">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2">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鼓励学生展示他</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们仔细聆听他人见解的能力</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4">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5">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6">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7">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8">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9">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Microsoft Office User" w:id="25" w:date="2023-10-29T14:23:00Z"/>
                <w:rFonts w:ascii="Times New Roman" w:cs="Times New Roman" w:eastAsia="Times New Roman" w:hAnsi="Times New Roman"/>
                <w:b w:val="0"/>
                <w:i w:val="0"/>
                <w:smallCaps w:val="0"/>
                <w:strike w:val="0"/>
                <w:color w:val="000000"/>
                <w:sz w:val="24"/>
                <w:szCs w:val="24"/>
                <w:u w:val="none"/>
                <w:shd w:fill="auto" w:val="clear"/>
                <w:vertAlign w:val="baseline"/>
              </w:rPr>
            </w:pPr>
            <w:ins w:author="Microsoft Office User" w:id="25" w:date="2023-10-29T14:2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w:t>
              </w:r>
              <w:r w:rsidDel="00000000" w:rsidR="00000000" w:rsidRPr="00000000">
                <w:rPr>
                  <w:rFonts w:ascii="MS Gothic" w:cs="MS Gothic" w:eastAsia="MS Gothic" w:hAnsi="MS Gothic"/>
                  <w:b w:val="0"/>
                  <w:i w:val="0"/>
                  <w:smallCaps w:val="0"/>
                  <w:strike w:val="0"/>
                  <w:color w:val="000000"/>
                  <w:sz w:val="24"/>
                  <w:szCs w:val="24"/>
                  <w:u w:val="none"/>
                  <w:shd w:fill="auto" w:val="clear"/>
                  <w:vertAlign w:val="baseline"/>
                  <w:rtl w:val="0"/>
                </w:rPr>
                <w:t xml:space="preserve">明确鼓励学生提出他</w:t>
              </w:r>
              <w:r w:rsidDel="00000000" w:rsidR="00000000" w:rsidRPr="00000000">
                <w:rPr>
                  <w:rFonts w:ascii="SimSun" w:cs="SimSun" w:eastAsia="SimSun" w:hAnsi="SimSun"/>
                  <w:b w:val="0"/>
                  <w:i w:val="0"/>
                  <w:smallCaps w:val="0"/>
                  <w:strike w:val="0"/>
                  <w:color w:val="000000"/>
                  <w:sz w:val="24"/>
                  <w:szCs w:val="24"/>
                  <w:u w:val="none"/>
                  <w:shd w:fill="auto" w:val="clear"/>
                  <w:vertAlign w:val="baseline"/>
                  <w:rtl w:val="0"/>
                </w:rPr>
                <w:t xml:space="preserve">们自己的问题</w:t>
              </w:r>
              <w:r w:rsidDel="00000000" w:rsidR="00000000" w:rsidRPr="00000000">
                <w:rPr>
                  <w:rtl w:val="0"/>
                </w:rPr>
              </w:r>
            </w:ins>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B">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C">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D">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E">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F">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B0">
            <w:pPr>
              <w:rPr>
                <w:ins w:author="Microsoft Office User" w:id="25" w:date="2023-10-29T14:23:00Z"/>
                <w:rFonts w:ascii="Calibri" w:cs="Calibri" w:eastAsia="Calibri" w:hAnsi="Calibri"/>
              </w:rPr>
            </w:pPr>
            <w:ins w:author="Microsoft Office User" w:id="25" w:date="2023-10-29T14:23:00Z">
              <w:r w:rsidDel="00000000" w:rsidR="00000000" w:rsidRPr="00000000">
                <w:rPr>
                  <w:rtl w:val="0"/>
                </w:rPr>
                <w:t xml:space="preserve">□</w:t>
              </w:r>
              <w:r w:rsidDel="00000000" w:rsidR="00000000" w:rsidRPr="00000000">
                <w:rPr>
                  <w:rtl w:val="0"/>
                </w:rPr>
              </w:r>
            </w:ins>
          </w:p>
        </w:tc>
      </w:tr>
      <w:tr>
        <w:trPr>
          <w:cantSplit w:val="0"/>
          <w:trHeight w:val="420" w:hRule="atLeast"/>
          <w:tblHeader w:val="0"/>
          <w:ins w:author="Microsoft Office User" w:id="25" w:date="2023-10-29T14:23:00Z"/>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3B1">
            <w:pPr>
              <w:rPr>
                <w:ins w:author="Microsoft Office User" w:id="25" w:date="2023-10-29T14:23:00Z"/>
                <w:b w:val="0"/>
              </w:rPr>
            </w:pPr>
            <w:ins w:author="Microsoft Office User" w:id="25" w:date="2023-10-29T14:23:00Z">
              <w:r w:rsidDel="00000000" w:rsidR="00000000" w:rsidRPr="00000000">
                <w:rPr>
                  <w:b w:val="0"/>
                  <w:rtl w:val="0"/>
                </w:rPr>
                <w:t xml:space="preserve">维度C 的综合评分（将您的各项评分累加）</w:t>
              </w:r>
            </w:ins>
          </w:p>
        </w:tc>
        <w:tc>
          <w:tcPr>
            <w:gridSpan w:val="6"/>
            <w:shd w:fill="efefef" w:val="clear"/>
            <w:tcMar>
              <w:top w:w="100.0" w:type="dxa"/>
              <w:left w:w="100.0" w:type="dxa"/>
              <w:bottom w:w="100.0" w:type="dxa"/>
              <w:right w:w="100.0" w:type="dxa"/>
            </w:tcMar>
          </w:tcPr>
          <w:p w:rsidR="00000000" w:rsidDel="00000000" w:rsidP="00000000" w:rsidRDefault="00000000" w:rsidRPr="00000000" w14:paraId="000003B2">
            <w:pPr>
              <w:rPr>
                <w:ins w:author="Microsoft Office User" w:id="25" w:date="2023-10-29T14:23:00Z"/>
              </w:rPr>
            </w:pPr>
            <w:ins w:author="Microsoft Office User" w:id="25" w:date="2023-10-29T14:23:00Z">
              <w:r w:rsidDel="00000000" w:rsidR="00000000" w:rsidRPr="00000000">
                <w:rPr>
                  <w:rtl w:val="0"/>
                </w:rPr>
                <w:t xml:space="preserve">                                                / 54</w:t>
              </w:r>
            </w:ins>
          </w:p>
        </w:tc>
      </w:tr>
    </w:tbl>
    <w:p w:rsidR="00000000" w:rsidDel="00000000" w:rsidP="00000000" w:rsidRDefault="00000000" w:rsidRPr="00000000" w14:paraId="000003B8">
      <w:pPr>
        <w:rPr>
          <w:ins w:author="Microsoft Office User" w:id="26" w:date="2023-10-29T14:23:00Z"/>
          <w:highlight w:val="green"/>
        </w:rPr>
      </w:pPr>
      <w:ins w:author="Microsoft Office User" w:id="26" w:date="2023-10-29T14:23:00Z">
        <w:r w:rsidDel="00000000" w:rsidR="00000000" w:rsidRPr="00000000">
          <w:rPr>
            <w:rtl w:val="0"/>
          </w:rPr>
        </w:r>
      </w:ins>
    </w:p>
    <w:p w:rsidR="00000000" w:rsidDel="00000000" w:rsidP="00000000" w:rsidRDefault="00000000" w:rsidRPr="00000000" w14:paraId="000003B9">
      <w:pPr>
        <w:rPr/>
      </w:pPr>
      <w:r w:rsidDel="00000000" w:rsidR="00000000" w:rsidRPr="00000000">
        <w:rPr>
          <w:rtl w:val="0"/>
        </w:rPr>
      </w:r>
    </w:p>
    <w:sectPr>
      <w:type w:val="nextPage"/>
      <w:pgSz w:h="12020" w:w="17000" w:orient="landscape"/>
      <w:pgMar w:bottom="544" w:top="851" w:left="1134" w:right="1276" w:header="397"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Gungsuh"/>
  <w:font w:name="Times New Roman"/>
  <w:font w:name="MS Gothic"/>
  <w:font w:name="SimSun"/>
  <w:font w:name="Arial Unicode MS"/>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tab/>
      <w:t xml:space="preserve"> </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BA">
      <w:pPr>
        <w:rPr>
          <w:ins w:author="Microsoft Office User" w:id="18" w:date="2023-10-29T14:23:00Z"/>
        </w:rPr>
      </w:pPr>
      <w:r w:rsidDel="00000000" w:rsidR="00000000" w:rsidRPr="00000000">
        <w:rPr>
          <w:rStyle w:val="FootnoteReference"/>
          <w:vertAlign w:val="superscript"/>
        </w:rPr>
        <w:footnoteRef/>
      </w:r>
      <w:ins w:author="Microsoft Office User" w:id="18" w:date="2023-10-29T14:23:00Z">
        <w:r w:rsidDel="00000000" w:rsidR="00000000" w:rsidRPr="00000000">
          <w:rPr>
            <w:rtl w:val="0"/>
          </w:rPr>
          <w:t xml:space="preserve"> </w:t>
        </w:r>
        <w:r w:rsidDel="00000000" w:rsidR="00000000" w:rsidRPr="00000000">
          <w:rPr>
            <w:b w:val="0"/>
            <w:rtl w:val="0"/>
          </w:rPr>
          <w:t xml:space="preserve">请考虑，此版本已经得到13至18岁学生的验证。</w:t>
        </w:r>
        <w:r w:rsidDel="00000000" w:rsidR="00000000" w:rsidRPr="00000000">
          <w:rPr>
            <w:rtl w:val="0"/>
          </w:rPr>
        </w:r>
      </w:ins>
    </w:p>
    <w:p w:rsidR="00000000" w:rsidDel="00000000" w:rsidP="00000000" w:rsidRDefault="00000000" w:rsidRPr="00000000" w14:paraId="000003BB">
      <w:pPr>
        <w:rPr>
          <w:ins w:author="Microsoft Office User" w:id="18" w:date="2023-10-29T14:23:00Z"/>
        </w:rPr>
      </w:pPr>
      <w:ins w:author="Microsoft Office User" w:id="18" w:date="2023-10-29T14:23:00Z">
        <w:r w:rsidDel="00000000" w:rsidR="00000000" w:rsidRPr="00000000">
          <w:rPr>
            <w:rtl w:val="0"/>
          </w:rPr>
        </w:r>
      </w:ins>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t xml:space="preserve">                                                                                                                                                         </w:t>
      <w:tab/>
      <w:t xml:space="preserve">           </w:t>
      <w:tab/>
      <w:tab/>
      <w:tab/>
      <w:t xml:space="preserve">              </w:t>
      <w:tab/>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60" w:hanging="360"/>
      </w:pPr>
      <w:rPr>
        <w:rFonts w:ascii="Noto Sans Symbols" w:cs="Noto Sans Symbols" w:eastAsia="Noto Sans Symbols" w:hAnsi="Noto Sans Symbols"/>
      </w:rPr>
    </w:lvl>
    <w:lvl w:ilvl="1">
      <w:start w:val="1"/>
      <w:numFmt w:val="bullet"/>
      <w:lvlText w:val="o"/>
      <w:lvlJc w:val="left"/>
      <w:pPr>
        <w:ind w:left="2180" w:hanging="360"/>
      </w:pPr>
      <w:rPr>
        <w:rFonts w:ascii="Courier New" w:cs="Courier New" w:eastAsia="Courier New" w:hAnsi="Courier New"/>
      </w:rPr>
    </w:lvl>
    <w:lvl w:ilvl="2">
      <w:start w:val="1"/>
      <w:numFmt w:val="bullet"/>
      <w:lvlText w:val="▪"/>
      <w:lvlJc w:val="left"/>
      <w:pPr>
        <w:ind w:left="2900" w:hanging="360"/>
      </w:pPr>
      <w:rPr>
        <w:rFonts w:ascii="Noto Sans Symbols" w:cs="Noto Sans Symbols" w:eastAsia="Noto Sans Symbols" w:hAnsi="Noto Sans Symbols"/>
      </w:rPr>
    </w:lvl>
    <w:lvl w:ilvl="3">
      <w:start w:val="1"/>
      <w:numFmt w:val="bullet"/>
      <w:lvlText w:val="●"/>
      <w:lvlJc w:val="left"/>
      <w:pPr>
        <w:ind w:left="3620" w:hanging="360"/>
      </w:pPr>
      <w:rPr>
        <w:rFonts w:ascii="Noto Sans Symbols" w:cs="Noto Sans Symbols" w:eastAsia="Noto Sans Symbols" w:hAnsi="Noto Sans Symbols"/>
      </w:rPr>
    </w:lvl>
    <w:lvl w:ilvl="4">
      <w:start w:val="1"/>
      <w:numFmt w:val="bullet"/>
      <w:lvlText w:val="o"/>
      <w:lvlJc w:val="left"/>
      <w:pPr>
        <w:ind w:left="4340" w:hanging="360"/>
      </w:pPr>
      <w:rPr>
        <w:rFonts w:ascii="Courier New" w:cs="Courier New" w:eastAsia="Courier New" w:hAnsi="Courier New"/>
      </w:rPr>
    </w:lvl>
    <w:lvl w:ilvl="5">
      <w:start w:val="1"/>
      <w:numFmt w:val="bullet"/>
      <w:lvlText w:val="▪"/>
      <w:lvlJc w:val="left"/>
      <w:pPr>
        <w:ind w:left="5060" w:hanging="360"/>
      </w:pPr>
      <w:rPr>
        <w:rFonts w:ascii="Noto Sans Symbols" w:cs="Noto Sans Symbols" w:eastAsia="Noto Sans Symbols" w:hAnsi="Noto Sans Symbols"/>
      </w:rPr>
    </w:lvl>
    <w:lvl w:ilvl="6">
      <w:start w:val="1"/>
      <w:numFmt w:val="bullet"/>
      <w:lvlText w:val="●"/>
      <w:lvlJc w:val="left"/>
      <w:pPr>
        <w:ind w:left="5780" w:hanging="360"/>
      </w:pPr>
      <w:rPr>
        <w:rFonts w:ascii="Noto Sans Symbols" w:cs="Noto Sans Symbols" w:eastAsia="Noto Sans Symbols" w:hAnsi="Noto Sans Symbols"/>
      </w:rPr>
    </w:lvl>
    <w:lvl w:ilvl="7">
      <w:start w:val="1"/>
      <w:numFmt w:val="bullet"/>
      <w:lvlText w:val="o"/>
      <w:lvlJc w:val="left"/>
      <w:pPr>
        <w:ind w:left="6500" w:hanging="360"/>
      </w:pPr>
      <w:rPr>
        <w:rFonts w:ascii="Courier New" w:cs="Courier New" w:eastAsia="Courier New" w:hAnsi="Courier New"/>
      </w:rPr>
    </w:lvl>
    <w:lvl w:ilvl="8">
      <w:start w:val="1"/>
      <w:numFmt w:val="bullet"/>
      <w:lvlText w:val="▪"/>
      <w:lvlJc w:val="left"/>
      <w:pPr>
        <w:ind w:left="7220" w:hanging="360"/>
      </w:pPr>
      <w:rPr>
        <w:rFonts w:ascii="Noto Sans Symbols" w:cs="Noto Sans Symbols" w:eastAsia="Noto Sans Symbols" w:hAnsi="Noto Sans Symbols"/>
      </w:rPr>
    </w:lvl>
  </w:abstractNum>
  <w:abstractNum w:abstractNumId="2">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b w:val="1"/>
        <w:sz w:val="24"/>
        <w:szCs w:val="24"/>
        <w:lang w:val="en_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Arial" w:cs="Arial" w:eastAsia="Arial" w:hAnsi="Arial"/>
      <w:b w:val="1"/>
      <w:i w:val="0"/>
      <w:smallCaps w:val="0"/>
      <w:strike w:val="0"/>
      <w:color w:val="a64d79"/>
      <w:sz w:val="28"/>
      <w:szCs w:val="28"/>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3.xml"/><Relationship Id="rId22" Type="http://schemas.openxmlformats.org/officeDocument/2006/relationships/footer" Target="footer2.xml"/><Relationship Id="rId21" Type="http://schemas.openxmlformats.org/officeDocument/2006/relationships/header" Target="header1.xml"/><Relationship Id="rId24" Type="http://schemas.openxmlformats.org/officeDocument/2006/relationships/footer" Target="footer1.xml"/><Relationship Id="rId23"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5.png"/><Relationship Id="rId26" Type="http://schemas.openxmlformats.org/officeDocument/2006/relationships/image" Target="media/image4.png"/><Relationship Id="rId25" Type="http://schemas.openxmlformats.org/officeDocument/2006/relationships/image" Target="media/image6.png"/><Relationship Id="rId28" Type="http://schemas.openxmlformats.org/officeDocument/2006/relationships/image" Target="media/image7.png"/><Relationship Id="rId27" Type="http://schemas.openxmlformats.org/officeDocument/2006/relationships/image" Target="media/image8.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9.png"/><Relationship Id="rId8" Type="http://schemas.openxmlformats.org/officeDocument/2006/relationships/image" Target="media/image1.png"/><Relationship Id="rId11" Type="http://schemas.openxmlformats.org/officeDocument/2006/relationships/image" Target="media/image3.png"/><Relationship Id="rId10" Type="http://schemas.openxmlformats.org/officeDocument/2006/relationships/image" Target="media/image2.png"/><Relationship Id="rId13" Type="http://schemas.openxmlformats.org/officeDocument/2006/relationships/image" Target="media/image15.png"/><Relationship Id="rId12" Type="http://schemas.openxmlformats.org/officeDocument/2006/relationships/image" Target="media/image12.png"/><Relationship Id="rId15" Type="http://schemas.openxmlformats.org/officeDocument/2006/relationships/image" Target="media/image38.png"/><Relationship Id="rId14" Type="http://schemas.openxmlformats.org/officeDocument/2006/relationships/image" Target="media/image21.png"/><Relationship Id="rId17" Type="http://schemas.openxmlformats.org/officeDocument/2006/relationships/image" Target="media/image34.png"/><Relationship Id="rId16" Type="http://schemas.openxmlformats.org/officeDocument/2006/relationships/image" Target="media/image19.png"/><Relationship Id="rId19" Type="http://schemas.openxmlformats.org/officeDocument/2006/relationships/header" Target="header2.xml"/><Relationship Id="rId18" Type="http://schemas.openxmlformats.org/officeDocument/2006/relationships/image" Target="media/image39.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2052-4.7.0.7770</vt:lpwstr>
  </property>
  <property fmtid="{D5CDD505-2E9C-101B-9397-08002B2CF9AE}" pid="3" name="ICV">
    <vt:lpwstr>670BCD0552332051A314206666359C5C</vt:lpwstr>
  </property>
</Properties>
</file>